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801" w:rsidRPr="00061801" w:rsidRDefault="00770B83" w:rsidP="00061801">
      <w:pPr>
        <w:jc w:val="right"/>
        <w:rPr>
          <w:rFonts w:ascii="Arial" w:hAnsi="Arial" w:cs="Arial"/>
          <w:color w:val="595959"/>
          <w:sz w:val="24"/>
        </w:rPr>
      </w:pPr>
      <w:r w:rsidRPr="0002467F">
        <w:rPr>
          <w:rFonts w:ascii="Arial" w:hAnsi="Arial" w:cs="Arial"/>
          <w:color w:val="595959"/>
          <w:sz w:val="24"/>
        </w:rPr>
        <w:t>12</w:t>
      </w:r>
      <w:r w:rsidR="00507CCD" w:rsidRPr="0002467F">
        <w:rPr>
          <w:rFonts w:ascii="Arial" w:hAnsi="Arial" w:cs="Arial"/>
          <w:color w:val="595959"/>
          <w:sz w:val="24"/>
        </w:rPr>
        <w:t>.</w:t>
      </w:r>
      <w:r w:rsidR="00545707" w:rsidRPr="0002467F">
        <w:rPr>
          <w:rFonts w:ascii="Arial" w:hAnsi="Arial" w:cs="Arial"/>
          <w:color w:val="595959"/>
          <w:sz w:val="24"/>
        </w:rPr>
        <w:t>1</w:t>
      </w:r>
      <w:r w:rsidRPr="0002467F">
        <w:rPr>
          <w:rFonts w:ascii="Arial" w:hAnsi="Arial" w:cs="Arial"/>
          <w:color w:val="595959"/>
          <w:sz w:val="24"/>
        </w:rPr>
        <w:t>2</w:t>
      </w:r>
      <w:r w:rsidR="00507CCD" w:rsidRPr="0002467F">
        <w:rPr>
          <w:rFonts w:ascii="Arial" w:hAnsi="Arial" w:cs="Arial"/>
          <w:color w:val="595959"/>
          <w:sz w:val="24"/>
        </w:rPr>
        <w:t>.</w:t>
      </w:r>
      <w:r w:rsidR="00545707" w:rsidRPr="0002467F">
        <w:rPr>
          <w:rFonts w:ascii="Arial" w:hAnsi="Arial" w:cs="Arial"/>
          <w:color w:val="595959"/>
          <w:sz w:val="24"/>
        </w:rPr>
        <w:t>2019</w:t>
      </w:r>
    </w:p>
    <w:p w:rsidR="006155E0" w:rsidRDefault="00033DE2" w:rsidP="006155E0">
      <w:pPr>
        <w:spacing w:before="360" w:after="0"/>
        <w:rPr>
          <w:rFonts w:ascii="Arial" w:hAnsi="Arial" w:cs="Arial"/>
          <w:b/>
          <w:sz w:val="48"/>
        </w:rPr>
      </w:pPr>
      <w:r>
        <w:rPr>
          <w:rFonts w:ascii="Arial" w:hAnsi="Arial" w:cs="Arial"/>
          <w:b/>
          <w:sz w:val="48"/>
        </w:rPr>
        <w:t>ПЕРЕПИСЬ</w:t>
      </w:r>
      <w:r w:rsidR="003175E1">
        <w:rPr>
          <w:rFonts w:ascii="Arial" w:hAnsi="Arial" w:cs="Arial"/>
          <w:b/>
          <w:sz w:val="48"/>
        </w:rPr>
        <w:t>, КОНСТИТУЦИЯ И ПРАВА ЧЕЛОВЕКА</w:t>
      </w:r>
    </w:p>
    <w:p w:rsidR="00962C5A" w:rsidRPr="0002467F" w:rsidRDefault="00962C5A" w:rsidP="00D13B1D">
      <w:pPr>
        <w:spacing w:after="0"/>
        <w:rPr>
          <w:rFonts w:ascii="Arial" w:hAnsi="Arial" w:cs="Arial"/>
          <w:b/>
          <w:sz w:val="24"/>
          <w:szCs w:val="24"/>
        </w:rPr>
      </w:pPr>
    </w:p>
    <w:p w:rsidR="00B50A35" w:rsidRDefault="00B50A35" w:rsidP="00A1005D">
      <w:pPr>
        <w:ind w:left="1276"/>
        <w:rPr>
          <w:rFonts w:ascii="Arial" w:hAnsi="Arial" w:cs="Arial"/>
          <w:b/>
          <w:color w:val="525252" w:themeColor="accent3" w:themeShade="80"/>
          <w:sz w:val="24"/>
          <w:szCs w:val="24"/>
        </w:rPr>
      </w:pPr>
      <w:r w:rsidRPr="00B50A35">
        <w:rPr>
          <w:rFonts w:ascii="Arial" w:hAnsi="Arial" w:cs="Arial"/>
          <w:b/>
          <w:color w:val="525252" w:themeColor="accent3" w:themeShade="80"/>
          <w:sz w:val="24"/>
          <w:szCs w:val="24"/>
        </w:rPr>
        <w:t xml:space="preserve">12 декабря россияне отмечают День Конституции, один из важнейших государственных </w:t>
      </w:r>
      <w:r>
        <w:rPr>
          <w:rFonts w:ascii="Arial" w:hAnsi="Arial" w:cs="Arial"/>
          <w:b/>
          <w:color w:val="525252" w:themeColor="accent3" w:themeShade="80"/>
          <w:sz w:val="24"/>
          <w:szCs w:val="24"/>
        </w:rPr>
        <w:t>праздников страны.</w:t>
      </w:r>
      <w:r w:rsidRPr="00B50A35">
        <w:rPr>
          <w:rFonts w:ascii="Arial" w:hAnsi="Arial" w:cs="Arial"/>
          <w:b/>
          <w:color w:val="525252" w:themeColor="accent3" w:themeShade="80"/>
          <w:sz w:val="24"/>
          <w:szCs w:val="24"/>
        </w:rPr>
        <w:t xml:space="preserve"> Основной закон гарантирует свободу и неприкосновенность частной жизни</w:t>
      </w:r>
      <w:r w:rsidR="003D220F">
        <w:rPr>
          <w:rFonts w:ascii="Arial" w:hAnsi="Arial" w:cs="Arial"/>
          <w:b/>
          <w:color w:val="525252" w:themeColor="accent3" w:themeShade="80"/>
          <w:sz w:val="24"/>
          <w:szCs w:val="24"/>
        </w:rPr>
        <w:t xml:space="preserve"> и </w:t>
      </w:r>
      <w:r w:rsidR="00AA7B80">
        <w:rPr>
          <w:rFonts w:ascii="Arial" w:hAnsi="Arial" w:cs="Arial"/>
          <w:b/>
          <w:color w:val="525252" w:themeColor="accent3" w:themeShade="80"/>
          <w:sz w:val="24"/>
          <w:szCs w:val="24"/>
        </w:rPr>
        <w:t>является п</w:t>
      </w:r>
      <w:r w:rsidR="00D92211">
        <w:rPr>
          <w:rFonts w:ascii="Arial" w:hAnsi="Arial" w:cs="Arial"/>
          <w:b/>
          <w:color w:val="525252" w:themeColor="accent3" w:themeShade="80"/>
          <w:sz w:val="24"/>
          <w:szCs w:val="24"/>
        </w:rPr>
        <w:t>равовой основой</w:t>
      </w:r>
      <w:ins w:id="0" w:author="Пользователь Windows" w:date="2019-12-12T19:17:00Z">
        <w:r w:rsidR="001B69DD">
          <w:rPr>
            <w:rFonts w:ascii="Arial" w:hAnsi="Arial" w:cs="Arial"/>
            <w:b/>
            <w:color w:val="525252" w:themeColor="accent3" w:themeShade="80"/>
            <w:sz w:val="24"/>
            <w:szCs w:val="24"/>
          </w:rPr>
          <w:t xml:space="preserve"> </w:t>
        </w:r>
      </w:ins>
      <w:r w:rsidRPr="00B50A35">
        <w:rPr>
          <w:rFonts w:ascii="Arial" w:hAnsi="Arial" w:cs="Arial"/>
          <w:b/>
          <w:color w:val="525252" w:themeColor="accent3" w:themeShade="80"/>
          <w:sz w:val="24"/>
          <w:szCs w:val="24"/>
        </w:rPr>
        <w:t>переписи населения</w:t>
      </w:r>
      <w:r w:rsidR="00AA7B80">
        <w:rPr>
          <w:rFonts w:ascii="Arial" w:hAnsi="Arial" w:cs="Arial"/>
          <w:b/>
          <w:color w:val="525252" w:themeColor="accent3" w:themeShade="80"/>
          <w:sz w:val="24"/>
          <w:szCs w:val="24"/>
        </w:rPr>
        <w:t>.</w:t>
      </w:r>
      <w:r w:rsidR="00D92211">
        <w:rPr>
          <w:rFonts w:ascii="Arial" w:hAnsi="Arial" w:cs="Arial"/>
          <w:b/>
          <w:color w:val="525252" w:themeColor="accent3" w:themeShade="80"/>
          <w:sz w:val="24"/>
          <w:szCs w:val="24"/>
        </w:rPr>
        <w:t xml:space="preserve"> Рассказываем, как в ходе Всероссийской переписи населения 2020 года будет </w:t>
      </w:r>
      <w:r w:rsidR="00C03840">
        <w:rPr>
          <w:rFonts w:ascii="Arial" w:hAnsi="Arial" w:cs="Arial"/>
          <w:b/>
          <w:color w:val="525252" w:themeColor="accent3" w:themeShade="80"/>
          <w:sz w:val="24"/>
          <w:szCs w:val="24"/>
        </w:rPr>
        <w:t>соблюдаться конфиденциальность.</w:t>
      </w:r>
    </w:p>
    <w:p w:rsidR="00393266" w:rsidRPr="00393266" w:rsidRDefault="00393266" w:rsidP="00393266">
      <w:pPr>
        <w:ind w:firstLine="708"/>
        <w:jc w:val="both"/>
        <w:rPr>
          <w:rFonts w:ascii="Arial" w:hAnsi="Arial" w:cs="Arial"/>
          <w:color w:val="525252" w:themeColor="accent3" w:themeShade="80"/>
          <w:sz w:val="24"/>
          <w:szCs w:val="24"/>
        </w:rPr>
      </w:pPr>
      <w:r w:rsidRPr="00393266">
        <w:rPr>
          <w:rFonts w:ascii="Arial" w:hAnsi="Arial" w:cs="Arial"/>
          <w:color w:val="525252" w:themeColor="accent3" w:themeShade="80"/>
          <w:sz w:val="24"/>
          <w:szCs w:val="24"/>
        </w:rPr>
        <w:t xml:space="preserve"> «Всероссийская перепись населения проводится с соблюдением прав человека и гражданина на неприкосновенность частной жизни и жилища», — отмечается в федеральном законе «О Всероссийской переписи населения». Также гарантируется, что «сведения, полученные в ходе Всероссийской переписи населения, не могут быть использованы в целях причинения имущественного и морального вреда человеку и гражданину, затруднения реализации его прав и свобод».</w:t>
      </w:r>
    </w:p>
    <w:p w:rsidR="00393266" w:rsidRPr="00393266" w:rsidRDefault="00393266" w:rsidP="00393266">
      <w:pPr>
        <w:ind w:firstLine="708"/>
        <w:jc w:val="both"/>
        <w:rPr>
          <w:rFonts w:ascii="Arial" w:hAnsi="Arial" w:cs="Arial"/>
          <w:color w:val="525252" w:themeColor="accent3" w:themeShade="80"/>
          <w:sz w:val="24"/>
          <w:szCs w:val="24"/>
        </w:rPr>
      </w:pPr>
      <w:r w:rsidRPr="00393266">
        <w:rPr>
          <w:rFonts w:ascii="Arial" w:hAnsi="Arial" w:cs="Arial"/>
          <w:color w:val="525252" w:themeColor="accent3" w:themeShade="80"/>
          <w:sz w:val="24"/>
          <w:szCs w:val="24"/>
        </w:rPr>
        <w:t>«На этих принципах построен процесс подготовки и проведения переписей населения в России. Перепись абсолютно конфиденциальна: ни в какие фискальные органы данные о людях, прошедших перепись, не передаются», — сказал руководитель Росстата Павел Малков.</w:t>
      </w:r>
    </w:p>
    <w:p w:rsidR="00393266" w:rsidRPr="00393266" w:rsidRDefault="00393266" w:rsidP="00393266">
      <w:pPr>
        <w:ind w:firstLine="708"/>
        <w:jc w:val="both"/>
        <w:rPr>
          <w:rFonts w:ascii="Arial" w:hAnsi="Arial" w:cs="Arial"/>
          <w:color w:val="525252" w:themeColor="accent3" w:themeShade="80"/>
          <w:sz w:val="24"/>
          <w:szCs w:val="24"/>
        </w:rPr>
      </w:pPr>
      <w:r w:rsidRPr="00393266">
        <w:rPr>
          <w:rFonts w:ascii="Arial" w:hAnsi="Arial" w:cs="Arial"/>
          <w:color w:val="525252" w:themeColor="accent3" w:themeShade="80"/>
          <w:sz w:val="24"/>
          <w:szCs w:val="24"/>
        </w:rPr>
        <w:t>Более того, в программе Всероссийской переписи населения 2020 года нет вопросов о размере доходов, только о видах источников средств к существованию. При этом переписчики будут собирать исключительно обезличенные данные, в которых нет информации об адресах, фамилиях и именах конкретных людей. Конфиденциальность обеспечивается законом и при самостоятельном заполнении электронных переписных листов на портале «Госуслуги». Технология такова, что в информационную систему Росстата поступают только обезличенные сведения.</w:t>
      </w:r>
    </w:p>
    <w:p w:rsidR="00393266" w:rsidRPr="00393266" w:rsidRDefault="00393266" w:rsidP="005C4423">
      <w:pPr>
        <w:ind w:firstLine="708"/>
        <w:jc w:val="both"/>
        <w:rPr>
          <w:rFonts w:ascii="Arial" w:hAnsi="Arial" w:cs="Arial"/>
          <w:color w:val="525252" w:themeColor="accent3" w:themeShade="80"/>
          <w:sz w:val="24"/>
          <w:szCs w:val="24"/>
        </w:rPr>
      </w:pPr>
      <w:r w:rsidRPr="00393266">
        <w:rPr>
          <w:rFonts w:ascii="Arial" w:hAnsi="Arial" w:cs="Arial"/>
          <w:color w:val="525252" w:themeColor="accent3" w:themeShade="80"/>
          <w:sz w:val="24"/>
          <w:szCs w:val="24"/>
        </w:rPr>
        <w:t>В России так исторически сложилось</w:t>
      </w:r>
      <w:r w:rsidR="00BC4305">
        <w:rPr>
          <w:rFonts w:ascii="Arial" w:hAnsi="Arial" w:cs="Arial"/>
          <w:color w:val="525252" w:themeColor="accent3" w:themeShade="80"/>
          <w:sz w:val="24"/>
          <w:szCs w:val="24"/>
        </w:rPr>
        <w:t>, что</w:t>
      </w:r>
      <w:r w:rsidRPr="00393266">
        <w:rPr>
          <w:rFonts w:ascii="Arial" w:hAnsi="Arial" w:cs="Arial"/>
          <w:color w:val="525252" w:themeColor="accent3" w:themeShade="80"/>
          <w:sz w:val="24"/>
          <w:szCs w:val="24"/>
        </w:rPr>
        <w:t xml:space="preserve"> участие в переписи всегда было и остается личным выбором каждого. Как показывает опыт проведения переписей населения 2002 и 2010 годов, такой подход вполне оправдывает себя, поскольку позволяет жителям страны принять взвешенное решение и предоставить более полные и достоверные данные, тем самым внеся свой вклад в будущее страны. В этом смысле участие в переписи населения можно рассматривать в качестве одной из форм как прямой, так и опосредованной реализации человеком и гражданином </w:t>
      </w:r>
      <w:r w:rsidR="00BC4305">
        <w:rPr>
          <w:rFonts w:ascii="Arial" w:hAnsi="Arial" w:cs="Arial"/>
          <w:color w:val="525252" w:themeColor="accent3" w:themeShade="80"/>
          <w:sz w:val="24"/>
          <w:szCs w:val="24"/>
        </w:rPr>
        <w:t>его</w:t>
      </w:r>
      <w:ins w:id="1" w:author="Пользователь Windows" w:date="2019-12-12T19:17:00Z">
        <w:r w:rsidR="001B69DD">
          <w:rPr>
            <w:rFonts w:ascii="Arial" w:hAnsi="Arial" w:cs="Arial"/>
            <w:color w:val="525252" w:themeColor="accent3" w:themeShade="80"/>
            <w:sz w:val="24"/>
            <w:szCs w:val="24"/>
          </w:rPr>
          <w:t xml:space="preserve"> </w:t>
        </w:r>
      </w:ins>
      <w:r w:rsidRPr="00393266">
        <w:rPr>
          <w:rFonts w:ascii="Arial" w:hAnsi="Arial" w:cs="Arial"/>
          <w:color w:val="525252" w:themeColor="accent3" w:themeShade="80"/>
          <w:sz w:val="24"/>
          <w:szCs w:val="24"/>
        </w:rPr>
        <w:t>неотъемлемых конституционных прав</w:t>
      </w:r>
      <w:r w:rsidR="00BC4305">
        <w:rPr>
          <w:rFonts w:ascii="Arial" w:hAnsi="Arial" w:cs="Arial"/>
          <w:color w:val="525252" w:themeColor="accent3" w:themeShade="80"/>
          <w:sz w:val="24"/>
          <w:szCs w:val="24"/>
        </w:rPr>
        <w:t>. В их числе</w:t>
      </w:r>
      <w:r w:rsidRPr="00393266">
        <w:rPr>
          <w:rFonts w:ascii="Arial" w:hAnsi="Arial" w:cs="Arial"/>
          <w:color w:val="525252" w:themeColor="accent3" w:themeShade="80"/>
          <w:sz w:val="24"/>
          <w:szCs w:val="24"/>
        </w:rPr>
        <w:t xml:space="preserve"> право на участие в управлении делами государства, право определять и указывать свою национальную принадлежность, право на </w:t>
      </w:r>
      <w:r w:rsidRPr="00393266">
        <w:rPr>
          <w:rFonts w:ascii="Arial" w:hAnsi="Arial" w:cs="Arial"/>
          <w:color w:val="525252" w:themeColor="accent3" w:themeShade="80"/>
          <w:sz w:val="24"/>
          <w:szCs w:val="24"/>
        </w:rPr>
        <w:lastRenderedPageBreak/>
        <w:t xml:space="preserve">сохранение родного языка и создание условий для его изучения и развития, право на местное самоуправление, право на образование. Конституция гарантирует соблюдение прав коренных малочисленных народов, и в этом </w:t>
      </w:r>
      <w:r w:rsidR="005C4423">
        <w:rPr>
          <w:rFonts w:ascii="Arial" w:hAnsi="Arial" w:cs="Arial"/>
          <w:color w:val="525252" w:themeColor="accent3" w:themeShade="80"/>
          <w:sz w:val="24"/>
          <w:szCs w:val="24"/>
        </w:rPr>
        <w:t>контексте</w:t>
      </w:r>
      <w:ins w:id="2" w:author="Пользователь Windows" w:date="2019-12-12T19:17:00Z">
        <w:r w:rsidR="001B69DD">
          <w:rPr>
            <w:rFonts w:ascii="Arial" w:hAnsi="Arial" w:cs="Arial"/>
            <w:color w:val="525252" w:themeColor="accent3" w:themeShade="80"/>
            <w:sz w:val="24"/>
            <w:szCs w:val="24"/>
          </w:rPr>
          <w:t xml:space="preserve"> </w:t>
        </w:r>
      </w:ins>
      <w:r w:rsidRPr="00393266">
        <w:rPr>
          <w:rFonts w:ascii="Arial" w:hAnsi="Arial" w:cs="Arial"/>
          <w:color w:val="525252" w:themeColor="accent3" w:themeShade="80"/>
          <w:sz w:val="24"/>
          <w:szCs w:val="24"/>
        </w:rPr>
        <w:t>данные переписи населени</w:t>
      </w:r>
      <w:r w:rsidR="005C4423">
        <w:rPr>
          <w:rFonts w:ascii="Arial" w:hAnsi="Arial" w:cs="Arial"/>
          <w:color w:val="525252" w:themeColor="accent3" w:themeShade="80"/>
          <w:sz w:val="24"/>
          <w:szCs w:val="24"/>
        </w:rPr>
        <w:t>я</w:t>
      </w:r>
      <w:r w:rsidRPr="00393266">
        <w:rPr>
          <w:rFonts w:ascii="Arial" w:hAnsi="Arial" w:cs="Arial"/>
          <w:color w:val="525252" w:themeColor="accent3" w:themeShade="80"/>
          <w:sz w:val="24"/>
          <w:szCs w:val="24"/>
        </w:rPr>
        <w:t xml:space="preserve"> также имеют очень </w:t>
      </w:r>
      <w:r w:rsidR="005C4423">
        <w:rPr>
          <w:rFonts w:ascii="Arial" w:hAnsi="Arial" w:cs="Arial"/>
          <w:color w:val="525252" w:themeColor="accent3" w:themeShade="80"/>
          <w:sz w:val="24"/>
          <w:szCs w:val="24"/>
        </w:rPr>
        <w:t>большое</w:t>
      </w:r>
      <w:ins w:id="3" w:author="Пользователь Windows" w:date="2019-12-12T19:17:00Z">
        <w:r w:rsidR="001B69DD">
          <w:rPr>
            <w:rFonts w:ascii="Arial" w:hAnsi="Arial" w:cs="Arial"/>
            <w:color w:val="525252" w:themeColor="accent3" w:themeShade="80"/>
            <w:sz w:val="24"/>
            <w:szCs w:val="24"/>
          </w:rPr>
          <w:t xml:space="preserve"> </w:t>
        </w:r>
      </w:ins>
      <w:r w:rsidRPr="00393266">
        <w:rPr>
          <w:rFonts w:ascii="Arial" w:hAnsi="Arial" w:cs="Arial"/>
          <w:color w:val="525252" w:themeColor="accent3" w:themeShade="80"/>
          <w:sz w:val="24"/>
          <w:szCs w:val="24"/>
        </w:rPr>
        <w:t>значение.</w:t>
      </w:r>
    </w:p>
    <w:p w:rsidR="00F87DBC" w:rsidRDefault="00393266" w:rsidP="00393266">
      <w:pPr>
        <w:ind w:firstLine="708"/>
        <w:jc w:val="both"/>
        <w:rPr>
          <w:rFonts w:ascii="Arial" w:hAnsi="Arial" w:cs="Arial"/>
          <w:color w:val="525252" w:themeColor="accent3" w:themeShade="80"/>
          <w:sz w:val="24"/>
          <w:szCs w:val="24"/>
        </w:rPr>
      </w:pPr>
      <w:r w:rsidRPr="00393266">
        <w:rPr>
          <w:rFonts w:ascii="Arial" w:hAnsi="Arial" w:cs="Arial"/>
          <w:color w:val="525252" w:themeColor="accent3" w:themeShade="80"/>
          <w:sz w:val="24"/>
          <w:szCs w:val="24"/>
        </w:rPr>
        <w:t>Итоги ВПН-2020 станут основой для планирования социальных и экономических программ. Повлиять на принятие решений такого уровня может каждый. Эту возможность дает нам будущая Все</w:t>
      </w:r>
      <w:r>
        <w:rPr>
          <w:rFonts w:ascii="Arial" w:hAnsi="Arial" w:cs="Arial"/>
          <w:color w:val="525252" w:themeColor="accent3" w:themeShade="80"/>
          <w:sz w:val="24"/>
          <w:szCs w:val="24"/>
        </w:rPr>
        <w:t xml:space="preserve">российская перепись населения. </w:t>
      </w:r>
      <w:bookmarkStart w:id="4" w:name="_GoBack"/>
      <w:bookmarkEnd w:id="4"/>
    </w:p>
    <w:p w:rsidR="00B4541D" w:rsidRDefault="00B4541D" w:rsidP="00393266">
      <w:pPr>
        <w:ind w:firstLine="708"/>
        <w:jc w:val="both"/>
        <w:rPr>
          <w:rFonts w:ascii="Arial" w:hAnsi="Arial" w:cs="Arial"/>
          <w:color w:val="525252" w:themeColor="accent3" w:themeShade="80"/>
          <w:sz w:val="24"/>
          <w:szCs w:val="24"/>
        </w:rPr>
      </w:pPr>
    </w:p>
    <w:p w:rsidR="00FD10C1" w:rsidRPr="00EC3DA6" w:rsidRDefault="00EC3DA6" w:rsidP="00EC3DA6">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860AEC" w:rsidRPr="0002467F" w:rsidRDefault="00860AEC" w:rsidP="00860AEC">
      <w:pPr>
        <w:spacing w:after="0"/>
        <w:rPr>
          <w:rFonts w:ascii="Arial" w:hAnsi="Arial" w:cs="Arial"/>
          <w:color w:val="595959"/>
          <w:sz w:val="24"/>
        </w:rPr>
      </w:pPr>
    </w:p>
    <w:p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rsidR="004E096C" w:rsidRPr="0002467F" w:rsidRDefault="00EB4282"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p>
    <w:p w:rsidR="004E096C" w:rsidRPr="0002467F" w:rsidRDefault="004E096C" w:rsidP="004E096C">
      <w:pPr>
        <w:spacing w:after="0" w:line="240" w:lineRule="auto"/>
        <w:jc w:val="both"/>
        <w:rPr>
          <w:rFonts w:ascii="Arial" w:hAnsi="Arial" w:cs="Arial"/>
          <w:color w:val="595959"/>
          <w:sz w:val="24"/>
        </w:rPr>
      </w:pPr>
      <w:r w:rsidRPr="0002467F">
        <w:rPr>
          <w:rFonts w:ascii="Arial" w:hAnsi="Arial" w:cs="Arial"/>
          <w:color w:val="595959"/>
          <w:sz w:val="24"/>
        </w:rPr>
        <w:t>+7 (495) 933-31-94</w:t>
      </w:r>
    </w:p>
    <w:p w:rsidR="004E096C" w:rsidRPr="0002467F" w:rsidRDefault="004E096C" w:rsidP="004E096C">
      <w:pPr>
        <w:spacing w:after="0" w:line="240" w:lineRule="auto"/>
        <w:jc w:val="both"/>
        <w:rPr>
          <w:rFonts w:ascii="Arial" w:hAnsi="Arial" w:cs="Arial"/>
          <w:color w:val="595959"/>
          <w:sz w:val="24"/>
        </w:rPr>
      </w:pPr>
    </w:p>
    <w:p w:rsidR="004E096C" w:rsidRPr="0002467F" w:rsidRDefault="004E096C" w:rsidP="004E096C">
      <w:pPr>
        <w:spacing w:after="0" w:line="240" w:lineRule="auto"/>
        <w:jc w:val="both"/>
        <w:rPr>
          <w:rFonts w:ascii="Arial" w:hAnsi="Arial" w:cs="Arial"/>
          <w:b/>
          <w:color w:val="595959"/>
          <w:sz w:val="24"/>
        </w:rPr>
      </w:pPr>
      <w:r w:rsidRPr="0002467F">
        <w:rPr>
          <w:rFonts w:ascii="Arial" w:hAnsi="Arial" w:cs="Arial"/>
          <w:b/>
          <w:color w:val="595959"/>
          <w:sz w:val="24"/>
        </w:rPr>
        <w:t>Сообщества ВПН-2020 в социальных сетях:</w:t>
      </w:r>
    </w:p>
    <w:p w:rsidR="004E096C" w:rsidRPr="0002467F" w:rsidRDefault="00EB4282" w:rsidP="004E096C">
      <w:pPr>
        <w:spacing w:after="0" w:line="240" w:lineRule="auto"/>
        <w:jc w:val="both"/>
        <w:rPr>
          <w:rFonts w:ascii="Arial" w:hAnsi="Arial" w:cs="Arial"/>
          <w:color w:val="595959"/>
          <w:sz w:val="24"/>
        </w:rPr>
      </w:pPr>
      <w:hyperlink r:id="rId8" w:history="1">
        <w:r w:rsidR="004E096C" w:rsidRPr="0002467F">
          <w:rPr>
            <w:rStyle w:val="a9"/>
            <w:rFonts w:ascii="Arial" w:hAnsi="Arial" w:cs="Arial"/>
            <w:sz w:val="24"/>
          </w:rPr>
          <w:t>https://www.facebook.com/strana2020</w:t>
        </w:r>
      </w:hyperlink>
    </w:p>
    <w:p w:rsidR="004E096C" w:rsidRPr="0002467F" w:rsidRDefault="00EB4282"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https://vk.com/strana2020</w:t>
        </w:r>
      </w:hyperlink>
    </w:p>
    <w:p w:rsidR="004E096C" w:rsidRPr="0002467F" w:rsidRDefault="00EB4282"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https://ok.ru/strana2020</w:t>
        </w:r>
      </w:hyperlink>
    </w:p>
    <w:p w:rsidR="004E096C" w:rsidRPr="0002467F" w:rsidRDefault="00EB4282"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https://www.instagram.com/strana2020</w:t>
        </w:r>
      </w:hyperlink>
    </w:p>
    <w:p w:rsidR="004E096C" w:rsidRPr="0002467F" w:rsidRDefault="00EB4282" w:rsidP="00F32151">
      <w:pPr>
        <w:spacing w:after="0" w:line="240" w:lineRule="auto"/>
        <w:jc w:val="both"/>
        <w:rPr>
          <w:rFonts w:ascii="Arial" w:hAnsi="Arial" w:cs="Arial"/>
          <w:color w:val="595959"/>
          <w:sz w:val="24"/>
        </w:rPr>
      </w:pPr>
      <w:hyperlink r:id="rId12" w:history="1">
        <w:r w:rsidR="00942621" w:rsidRPr="0002467F">
          <w:rPr>
            <w:rStyle w:val="a9"/>
            <w:rFonts w:ascii="Arial" w:hAnsi="Arial" w:cs="Arial"/>
            <w:sz w:val="24"/>
          </w:rPr>
          <w:t>youtube.com</w:t>
        </w:r>
      </w:hyperlink>
    </w:p>
    <w:p w:rsidR="00860AEC" w:rsidRPr="0002467F" w:rsidRDefault="00860AEC">
      <w:pPr>
        <w:spacing w:after="0"/>
        <w:rPr>
          <w:rFonts w:ascii="Arial" w:hAnsi="Arial" w:cs="Arial"/>
          <w:color w:val="595959"/>
          <w:sz w:val="24"/>
        </w:rPr>
      </w:pPr>
    </w:p>
    <w:sectPr w:rsidR="00860AEC" w:rsidRPr="0002467F" w:rsidSect="00962C5A">
      <w:headerReference w:type="even" r:id="rId13"/>
      <w:headerReference w:type="default" r:id="rId14"/>
      <w:footerReference w:type="default" r:id="rId15"/>
      <w:headerReference w:type="first" r:id="rId16"/>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0AFA" w:rsidRDefault="00D20AFA" w:rsidP="00A02726">
      <w:pPr>
        <w:spacing w:after="0" w:line="240" w:lineRule="auto"/>
      </w:pPr>
      <w:r>
        <w:separator/>
      </w:r>
    </w:p>
  </w:endnote>
  <w:endnote w:type="continuationSeparator" w:id="1">
    <w:p w:rsidR="00D20AFA" w:rsidRDefault="00D20AFA"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EB4282">
          <w:fldChar w:fldCharType="begin"/>
        </w:r>
        <w:r w:rsidR="00A02726">
          <w:instrText>PAGE   \* MERGEFORMAT</w:instrText>
        </w:r>
        <w:r w:rsidR="00EB4282">
          <w:fldChar w:fldCharType="separate"/>
        </w:r>
        <w:r w:rsidR="001B69DD">
          <w:rPr>
            <w:noProof/>
          </w:rPr>
          <w:t>1</w:t>
        </w:r>
        <w:r w:rsidR="00EB4282">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0AFA" w:rsidRDefault="00D20AFA" w:rsidP="00A02726">
      <w:pPr>
        <w:spacing w:after="0" w:line="240" w:lineRule="auto"/>
      </w:pPr>
      <w:r>
        <w:separator/>
      </w:r>
    </w:p>
  </w:footnote>
  <w:footnote w:type="continuationSeparator" w:id="1">
    <w:p w:rsidR="00D20AFA" w:rsidRDefault="00D20AFA"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EB4282">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EB4282">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EB4282">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trackRevisions/>
  <w:defaultTabStop w:val="708"/>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rsids>
    <w:rsidRoot w:val="00A12E94"/>
    <w:rsid w:val="000131A6"/>
    <w:rsid w:val="00013B69"/>
    <w:rsid w:val="00014223"/>
    <w:rsid w:val="00023B69"/>
    <w:rsid w:val="0002467F"/>
    <w:rsid w:val="00031980"/>
    <w:rsid w:val="00033DE2"/>
    <w:rsid w:val="00035854"/>
    <w:rsid w:val="00035E9C"/>
    <w:rsid w:val="0004134D"/>
    <w:rsid w:val="00061801"/>
    <w:rsid w:val="0006235D"/>
    <w:rsid w:val="00063FB7"/>
    <w:rsid w:val="00067AA9"/>
    <w:rsid w:val="00082266"/>
    <w:rsid w:val="000842D4"/>
    <w:rsid w:val="000A61AC"/>
    <w:rsid w:val="000A7DD3"/>
    <w:rsid w:val="000C6E51"/>
    <w:rsid w:val="000C7BB7"/>
    <w:rsid w:val="000E5790"/>
    <w:rsid w:val="00102F4E"/>
    <w:rsid w:val="00106693"/>
    <w:rsid w:val="00117BBC"/>
    <w:rsid w:val="0012008B"/>
    <w:rsid w:val="00140C75"/>
    <w:rsid w:val="00155160"/>
    <w:rsid w:val="00160BE2"/>
    <w:rsid w:val="00177A70"/>
    <w:rsid w:val="00182F96"/>
    <w:rsid w:val="00197016"/>
    <w:rsid w:val="001A0D01"/>
    <w:rsid w:val="001A2E2D"/>
    <w:rsid w:val="001A67BE"/>
    <w:rsid w:val="001B3028"/>
    <w:rsid w:val="001B69DD"/>
    <w:rsid w:val="001F0598"/>
    <w:rsid w:val="00201780"/>
    <w:rsid w:val="00213A9E"/>
    <w:rsid w:val="00226B2F"/>
    <w:rsid w:val="00236C43"/>
    <w:rsid w:val="002409E7"/>
    <w:rsid w:val="0027020F"/>
    <w:rsid w:val="002753FE"/>
    <w:rsid w:val="002A1E21"/>
    <w:rsid w:val="002A369B"/>
    <w:rsid w:val="002A660D"/>
    <w:rsid w:val="002B0542"/>
    <w:rsid w:val="002B4EE8"/>
    <w:rsid w:val="002B7060"/>
    <w:rsid w:val="002C6901"/>
    <w:rsid w:val="002D302C"/>
    <w:rsid w:val="002E65F1"/>
    <w:rsid w:val="002E7D22"/>
    <w:rsid w:val="002F118C"/>
    <w:rsid w:val="00314810"/>
    <w:rsid w:val="003175E1"/>
    <w:rsid w:val="00324084"/>
    <w:rsid w:val="00341B22"/>
    <w:rsid w:val="00363ECA"/>
    <w:rsid w:val="00393266"/>
    <w:rsid w:val="00397E1A"/>
    <w:rsid w:val="003A6C65"/>
    <w:rsid w:val="003D220F"/>
    <w:rsid w:val="00401DE6"/>
    <w:rsid w:val="004075BB"/>
    <w:rsid w:val="00410F85"/>
    <w:rsid w:val="00420362"/>
    <w:rsid w:val="00447FDB"/>
    <w:rsid w:val="004607D9"/>
    <w:rsid w:val="00461A4C"/>
    <w:rsid w:val="004707DB"/>
    <w:rsid w:val="00484821"/>
    <w:rsid w:val="00486E2E"/>
    <w:rsid w:val="004B6586"/>
    <w:rsid w:val="004D0EF3"/>
    <w:rsid w:val="004D533D"/>
    <w:rsid w:val="004E096C"/>
    <w:rsid w:val="004E59AB"/>
    <w:rsid w:val="004F13EB"/>
    <w:rsid w:val="004F2438"/>
    <w:rsid w:val="00504B55"/>
    <w:rsid w:val="00507CCD"/>
    <w:rsid w:val="00524917"/>
    <w:rsid w:val="00531722"/>
    <w:rsid w:val="00545707"/>
    <w:rsid w:val="005543BA"/>
    <w:rsid w:val="00560EEB"/>
    <w:rsid w:val="00562D86"/>
    <w:rsid w:val="00583E43"/>
    <w:rsid w:val="005C4423"/>
    <w:rsid w:val="005C795A"/>
    <w:rsid w:val="005D434E"/>
    <w:rsid w:val="005F4276"/>
    <w:rsid w:val="005F78D1"/>
    <w:rsid w:val="006150B1"/>
    <w:rsid w:val="006155E0"/>
    <w:rsid w:val="00615C25"/>
    <w:rsid w:val="00622927"/>
    <w:rsid w:val="00641C3E"/>
    <w:rsid w:val="00642B82"/>
    <w:rsid w:val="006F14F1"/>
    <w:rsid w:val="00712FE7"/>
    <w:rsid w:val="007417CD"/>
    <w:rsid w:val="00756A08"/>
    <w:rsid w:val="0077084A"/>
    <w:rsid w:val="00770B83"/>
    <w:rsid w:val="00790F22"/>
    <w:rsid w:val="007C5B8F"/>
    <w:rsid w:val="00800BFB"/>
    <w:rsid w:val="00815B15"/>
    <w:rsid w:val="0082790E"/>
    <w:rsid w:val="008358C0"/>
    <w:rsid w:val="00847513"/>
    <w:rsid w:val="00856A0B"/>
    <w:rsid w:val="00860AEC"/>
    <w:rsid w:val="0087165E"/>
    <w:rsid w:val="0088206E"/>
    <w:rsid w:val="00894F95"/>
    <w:rsid w:val="008A6DCD"/>
    <w:rsid w:val="008C23D2"/>
    <w:rsid w:val="008E159A"/>
    <w:rsid w:val="008E179C"/>
    <w:rsid w:val="008F0FB0"/>
    <w:rsid w:val="008F69D5"/>
    <w:rsid w:val="00921727"/>
    <w:rsid w:val="00942621"/>
    <w:rsid w:val="00960696"/>
    <w:rsid w:val="00962C5A"/>
    <w:rsid w:val="00970E67"/>
    <w:rsid w:val="00976013"/>
    <w:rsid w:val="00990F21"/>
    <w:rsid w:val="009A54DF"/>
    <w:rsid w:val="009C2C8A"/>
    <w:rsid w:val="009C73BE"/>
    <w:rsid w:val="009F42C7"/>
    <w:rsid w:val="009F4A59"/>
    <w:rsid w:val="00A02726"/>
    <w:rsid w:val="00A079FB"/>
    <w:rsid w:val="00A1005D"/>
    <w:rsid w:val="00A12A8E"/>
    <w:rsid w:val="00A12E94"/>
    <w:rsid w:val="00A27B9C"/>
    <w:rsid w:val="00A30260"/>
    <w:rsid w:val="00A32D99"/>
    <w:rsid w:val="00A3605E"/>
    <w:rsid w:val="00A83B9A"/>
    <w:rsid w:val="00A90AF2"/>
    <w:rsid w:val="00A972B7"/>
    <w:rsid w:val="00A9742B"/>
    <w:rsid w:val="00AA7B80"/>
    <w:rsid w:val="00AB059F"/>
    <w:rsid w:val="00AB0BE6"/>
    <w:rsid w:val="00AC7D6C"/>
    <w:rsid w:val="00AE7E3A"/>
    <w:rsid w:val="00B16418"/>
    <w:rsid w:val="00B3114B"/>
    <w:rsid w:val="00B43F7D"/>
    <w:rsid w:val="00B4541D"/>
    <w:rsid w:val="00B50A35"/>
    <w:rsid w:val="00B66894"/>
    <w:rsid w:val="00B80983"/>
    <w:rsid w:val="00B91EB5"/>
    <w:rsid w:val="00BA5461"/>
    <w:rsid w:val="00BA668C"/>
    <w:rsid w:val="00BB3B50"/>
    <w:rsid w:val="00BC3B97"/>
    <w:rsid w:val="00BC4305"/>
    <w:rsid w:val="00BF1335"/>
    <w:rsid w:val="00BF4236"/>
    <w:rsid w:val="00BF51E4"/>
    <w:rsid w:val="00C03840"/>
    <w:rsid w:val="00C063B8"/>
    <w:rsid w:val="00C276CA"/>
    <w:rsid w:val="00C7779E"/>
    <w:rsid w:val="00CA2ECF"/>
    <w:rsid w:val="00CC0A2C"/>
    <w:rsid w:val="00CC581B"/>
    <w:rsid w:val="00CD0728"/>
    <w:rsid w:val="00CD69F5"/>
    <w:rsid w:val="00CE7B86"/>
    <w:rsid w:val="00CF4F7E"/>
    <w:rsid w:val="00CF75C9"/>
    <w:rsid w:val="00D13239"/>
    <w:rsid w:val="00D13B1D"/>
    <w:rsid w:val="00D15AB2"/>
    <w:rsid w:val="00D1695E"/>
    <w:rsid w:val="00D20AFA"/>
    <w:rsid w:val="00D2164E"/>
    <w:rsid w:val="00D345CC"/>
    <w:rsid w:val="00D40C52"/>
    <w:rsid w:val="00D4693D"/>
    <w:rsid w:val="00D47AA7"/>
    <w:rsid w:val="00D53ACB"/>
    <w:rsid w:val="00D61AAB"/>
    <w:rsid w:val="00D92211"/>
    <w:rsid w:val="00DA5B5B"/>
    <w:rsid w:val="00DB3946"/>
    <w:rsid w:val="00DB5B9F"/>
    <w:rsid w:val="00DB7F9F"/>
    <w:rsid w:val="00DF5BB1"/>
    <w:rsid w:val="00E11837"/>
    <w:rsid w:val="00E12C3F"/>
    <w:rsid w:val="00E173AA"/>
    <w:rsid w:val="00E31D92"/>
    <w:rsid w:val="00E3423E"/>
    <w:rsid w:val="00E371B3"/>
    <w:rsid w:val="00E51C20"/>
    <w:rsid w:val="00E560AB"/>
    <w:rsid w:val="00E65CE3"/>
    <w:rsid w:val="00E66D2E"/>
    <w:rsid w:val="00E674D6"/>
    <w:rsid w:val="00E86D2A"/>
    <w:rsid w:val="00E86E1E"/>
    <w:rsid w:val="00EA2B96"/>
    <w:rsid w:val="00EB4282"/>
    <w:rsid w:val="00EC3DA6"/>
    <w:rsid w:val="00EE36DC"/>
    <w:rsid w:val="00EE6E23"/>
    <w:rsid w:val="00F0254D"/>
    <w:rsid w:val="00F07B09"/>
    <w:rsid w:val="00F13DA8"/>
    <w:rsid w:val="00F14CA7"/>
    <w:rsid w:val="00F32151"/>
    <w:rsid w:val="00F34B97"/>
    <w:rsid w:val="00F41220"/>
    <w:rsid w:val="00F524E0"/>
    <w:rsid w:val="00F54A64"/>
    <w:rsid w:val="00F653E8"/>
    <w:rsid w:val="00F75CCA"/>
    <w:rsid w:val="00F815D0"/>
    <w:rsid w:val="00F87DBC"/>
    <w:rsid w:val="00FA1879"/>
    <w:rsid w:val="00FC5C74"/>
    <w:rsid w:val="00FD10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2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trana20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youtube.com/channel/UCgTKw3dQVvCVGJuHqiWG5Z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strana202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ok.ru/strana2020" TargetMode="External"/><Relationship Id="rId4" Type="http://schemas.openxmlformats.org/officeDocument/2006/relationships/webSettings" Target="webSettings.xml"/><Relationship Id="rId9" Type="http://schemas.openxmlformats.org/officeDocument/2006/relationships/hyperlink" Target="https://vk.com/strana20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73D98-2CC9-4081-B3EE-32507EC12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579</Words>
  <Characters>3303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Пользователь Windows</cp:lastModifiedBy>
  <cp:revision>3</cp:revision>
  <cp:lastPrinted>2019-12-11T12:10:00Z</cp:lastPrinted>
  <dcterms:created xsi:type="dcterms:W3CDTF">2019-12-11T12:13:00Z</dcterms:created>
  <dcterms:modified xsi:type="dcterms:W3CDTF">2019-12-12T16:17:00Z</dcterms:modified>
</cp:coreProperties>
</file>