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7E9EF2" w14:textId="072B0579" w:rsidR="00144A31" w:rsidRPr="00144A31" w:rsidRDefault="00BB61D2" w:rsidP="00144A31">
      <w:pPr>
        <w:jc w:val="right"/>
        <w:rPr>
          <w:rFonts w:ascii="Arial" w:eastAsia="Calibri" w:hAnsi="Arial" w:cs="Arial"/>
          <w:color w:val="595959"/>
          <w:sz w:val="24"/>
        </w:rPr>
      </w:pPr>
      <w:r>
        <w:rPr>
          <w:rFonts w:ascii="Arial" w:eastAsia="Calibri" w:hAnsi="Arial" w:cs="Arial"/>
          <w:color w:val="595959"/>
          <w:sz w:val="24"/>
        </w:rPr>
        <w:t>28.01.2021</w:t>
      </w:r>
    </w:p>
    <w:p w14:paraId="6BD78CD2" w14:textId="388B5AA3" w:rsidR="00144A31" w:rsidRPr="00144A31" w:rsidRDefault="00BB61D2" w:rsidP="00BB61D2">
      <w:pPr>
        <w:spacing w:line="276" w:lineRule="auto"/>
        <w:ind w:left="567"/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КАК СОХРАНИТЬ АНОНИМНОСТЬ ЛИЧНОСТИ В ЦИФРОВОЙ РЕАЛЬНОСТИ?</w:t>
      </w:r>
    </w:p>
    <w:p w14:paraId="47424CA0" w14:textId="6356BAF6" w:rsidR="00144A31" w:rsidRPr="00144A31" w:rsidRDefault="00DE0735" w:rsidP="00144A31">
      <w:pPr>
        <w:spacing w:line="276" w:lineRule="auto"/>
        <w:ind w:left="1276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Такую возможность открывает</w:t>
      </w:r>
      <w:r w:rsidR="00721EDD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жителям России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участие в первой цифровой переписи населения </w:t>
      </w:r>
      <w:r w:rsidR="00721EDD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страны 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в 2021 году. Какая информация пройдет через </w:t>
      </w:r>
      <w:r w:rsidR="00286364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планшеты, сервера </w:t>
      </w:r>
      <w:r w:rsidR="00A778B4">
        <w:rPr>
          <w:rFonts w:ascii="Arial" w:eastAsia="Calibri" w:hAnsi="Arial" w:cs="Arial"/>
          <w:b/>
          <w:bCs/>
          <w:color w:val="525252"/>
          <w:sz w:val="24"/>
          <w:szCs w:val="24"/>
        </w:rPr>
        <w:t>и сайт Госу</w:t>
      </w:r>
      <w:r w:rsidR="008024B5">
        <w:rPr>
          <w:rFonts w:ascii="Arial" w:eastAsia="Calibri" w:hAnsi="Arial" w:cs="Arial"/>
          <w:b/>
          <w:bCs/>
          <w:color w:val="525252"/>
          <w:sz w:val="24"/>
          <w:szCs w:val="24"/>
        </w:rPr>
        <w:t>слу</w:t>
      </w:r>
      <w:r w:rsidR="00C93F41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г в </w:t>
      </w:r>
      <w:r w:rsidR="00286364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ходе переписи </w:t>
      </w:r>
      <w:r w:rsidR="008024B5">
        <w:rPr>
          <w:rFonts w:ascii="Arial" w:eastAsia="Calibri" w:hAnsi="Arial" w:cs="Arial"/>
          <w:b/>
          <w:bCs/>
          <w:color w:val="525252"/>
          <w:sz w:val="24"/>
          <w:szCs w:val="24"/>
        </w:rPr>
        <w:t>и почему злоумышленники могут даже не пытаться ее похитить</w:t>
      </w:r>
      <w:ins w:id="0" w:author="Купова Наталия Валентиновна" w:date="2021-01-29T11:00:00Z">
        <w:r w:rsidR="004A4441">
          <w:rPr>
            <w:rFonts w:ascii="Arial" w:eastAsia="Calibri" w:hAnsi="Arial" w:cs="Arial"/>
            <w:b/>
            <w:bCs/>
            <w:color w:val="525252"/>
            <w:sz w:val="24"/>
            <w:szCs w:val="24"/>
          </w:rPr>
          <w:t>.</w:t>
        </w:r>
      </w:ins>
      <w:del w:id="1" w:author="Купова Наталия Валентиновна" w:date="2021-01-29T11:00:00Z">
        <w:r w:rsidR="008024B5" w:rsidDel="004A4441">
          <w:rPr>
            <w:rFonts w:ascii="Arial" w:eastAsia="Calibri" w:hAnsi="Arial" w:cs="Arial"/>
            <w:b/>
            <w:bCs/>
            <w:color w:val="525252"/>
            <w:sz w:val="24"/>
            <w:szCs w:val="24"/>
          </w:rPr>
          <w:delText xml:space="preserve">, </w:delText>
        </w:r>
        <w:r w:rsidR="00A778B4" w:rsidDel="004A4441">
          <w:rPr>
            <w:rFonts w:ascii="Arial" w:eastAsia="Calibri" w:hAnsi="Arial" w:cs="Arial"/>
            <w:b/>
            <w:bCs/>
            <w:color w:val="525252"/>
            <w:sz w:val="24"/>
            <w:szCs w:val="24"/>
          </w:rPr>
          <w:delText>р</w:delText>
        </w:r>
        <w:r w:rsidR="00BB61D2" w:rsidDel="004A4441">
          <w:rPr>
            <w:rFonts w:ascii="Arial" w:eastAsia="Calibri" w:hAnsi="Arial" w:cs="Arial"/>
            <w:b/>
            <w:bCs/>
            <w:color w:val="525252"/>
            <w:sz w:val="24"/>
            <w:szCs w:val="24"/>
          </w:rPr>
          <w:delText xml:space="preserve">ассказываем в </w:delText>
        </w:r>
        <w:r w:rsidR="00A778B4" w:rsidDel="004A4441">
          <w:rPr>
            <w:rFonts w:ascii="Arial" w:eastAsia="Calibri" w:hAnsi="Arial" w:cs="Arial"/>
            <w:b/>
            <w:bCs/>
            <w:color w:val="525252"/>
            <w:sz w:val="24"/>
            <w:szCs w:val="24"/>
          </w:rPr>
          <w:delText>Международный д</w:delText>
        </w:r>
        <w:r w:rsidR="00BB61D2" w:rsidDel="004A4441">
          <w:rPr>
            <w:rFonts w:ascii="Arial" w:eastAsia="Calibri" w:hAnsi="Arial" w:cs="Arial"/>
            <w:b/>
            <w:bCs/>
            <w:color w:val="525252"/>
            <w:sz w:val="24"/>
            <w:szCs w:val="24"/>
          </w:rPr>
          <w:delText xml:space="preserve">ень </w:delText>
        </w:r>
        <w:r w:rsidR="00A778B4" w:rsidDel="004A4441">
          <w:rPr>
            <w:rFonts w:ascii="Arial" w:eastAsia="Calibri" w:hAnsi="Arial" w:cs="Arial"/>
            <w:b/>
            <w:bCs/>
            <w:color w:val="525252"/>
            <w:sz w:val="24"/>
            <w:szCs w:val="24"/>
          </w:rPr>
          <w:delText xml:space="preserve">защиты </w:delText>
        </w:r>
        <w:r w:rsidR="00BB61D2" w:rsidDel="004A4441">
          <w:rPr>
            <w:rFonts w:ascii="Arial" w:eastAsia="Calibri" w:hAnsi="Arial" w:cs="Arial"/>
            <w:b/>
            <w:bCs/>
            <w:color w:val="525252"/>
            <w:sz w:val="24"/>
            <w:szCs w:val="24"/>
          </w:rPr>
          <w:delText>персональных данных — 28</w:delText>
        </w:r>
        <w:r w:rsidR="005A4218" w:rsidDel="004A4441">
          <w:rPr>
            <w:rFonts w:ascii="Arial" w:eastAsia="Calibri" w:hAnsi="Arial" w:cs="Arial"/>
            <w:b/>
            <w:bCs/>
            <w:color w:val="525252"/>
            <w:sz w:val="24"/>
            <w:szCs w:val="24"/>
          </w:rPr>
          <w:delText> </w:delText>
        </w:r>
        <w:r w:rsidR="00BB61D2" w:rsidDel="004A4441">
          <w:rPr>
            <w:rFonts w:ascii="Arial" w:eastAsia="Calibri" w:hAnsi="Arial" w:cs="Arial"/>
            <w:b/>
            <w:bCs/>
            <w:color w:val="525252"/>
            <w:sz w:val="24"/>
            <w:szCs w:val="24"/>
          </w:rPr>
          <w:delText xml:space="preserve">января. </w:delText>
        </w:r>
      </w:del>
    </w:p>
    <w:p w14:paraId="698B41C4" w14:textId="73AFAD65" w:rsidR="005235D0" w:rsidRDefault="00362997" w:rsidP="008E6A43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Если для регистрации в соцсетях нужно </w:t>
      </w:r>
      <w:r w:rsidR="00C34084">
        <w:rPr>
          <w:rFonts w:ascii="Arial" w:eastAsia="Calibri" w:hAnsi="Arial" w:cs="Arial"/>
          <w:color w:val="525252"/>
          <w:sz w:val="24"/>
          <w:szCs w:val="24"/>
        </w:rPr>
        <w:t xml:space="preserve">указать в интернете </w:t>
      </w:r>
      <w:r>
        <w:rPr>
          <w:rFonts w:ascii="Arial" w:eastAsia="Calibri" w:hAnsi="Arial" w:cs="Arial"/>
          <w:color w:val="525252"/>
          <w:sz w:val="24"/>
          <w:szCs w:val="24"/>
        </w:rPr>
        <w:t>номер телефона, а для покупки билета на поезд</w:t>
      </w:r>
      <w:r w:rsidR="00BC54AD">
        <w:rPr>
          <w:rFonts w:ascii="Arial" w:eastAsia="Calibri" w:hAnsi="Arial" w:cs="Arial"/>
          <w:color w:val="525252"/>
          <w:sz w:val="24"/>
          <w:szCs w:val="24"/>
        </w:rPr>
        <w:t xml:space="preserve"> и самолет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— паспортные и банковские данные, то для участия в переписи необязательно сообщать </w:t>
      </w:r>
      <w:r w:rsidRPr="00362997">
        <w:rPr>
          <w:rFonts w:ascii="Arial" w:eastAsia="Calibri" w:hAnsi="Arial" w:cs="Arial"/>
          <w:color w:val="525252"/>
          <w:sz w:val="24"/>
          <w:szCs w:val="24"/>
        </w:rPr>
        <w:t xml:space="preserve">даже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имя. </w:t>
      </w:r>
      <w:r w:rsidR="005235D0">
        <w:rPr>
          <w:rFonts w:ascii="Arial" w:eastAsia="Calibri" w:hAnsi="Arial" w:cs="Arial"/>
          <w:color w:val="525252"/>
          <w:sz w:val="24"/>
          <w:szCs w:val="24"/>
        </w:rPr>
        <w:t>Но как защищается другая информация</w:t>
      </w:r>
      <w:r w:rsidR="00C93F41">
        <w:rPr>
          <w:rFonts w:ascii="Arial" w:eastAsia="Calibri" w:hAnsi="Arial" w:cs="Arial"/>
          <w:color w:val="525252"/>
          <w:sz w:val="24"/>
          <w:szCs w:val="24"/>
        </w:rPr>
        <w:t>, которую указывают переписчики и респонденты,</w:t>
      </w:r>
      <w:r w:rsidR="005235D0">
        <w:rPr>
          <w:rFonts w:ascii="Arial" w:eastAsia="Calibri" w:hAnsi="Arial" w:cs="Arial"/>
          <w:color w:val="525252"/>
          <w:sz w:val="24"/>
          <w:szCs w:val="24"/>
        </w:rPr>
        <w:t xml:space="preserve"> можно ли по ней определить конкретного человека? Поясним.</w:t>
      </w:r>
    </w:p>
    <w:p w14:paraId="56B588F2" w14:textId="57FB957E" w:rsidR="009326F9" w:rsidRPr="009326F9" w:rsidRDefault="009326F9" w:rsidP="009326F9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9326F9">
        <w:rPr>
          <w:rFonts w:ascii="Arial" w:eastAsia="Calibri" w:hAnsi="Arial" w:cs="Arial"/>
          <w:color w:val="525252"/>
          <w:sz w:val="24"/>
          <w:szCs w:val="24"/>
        </w:rPr>
        <w:t xml:space="preserve">Особенность цифровой переписи — данные могут поступать в Росстат напрямую от </w:t>
      </w:r>
      <w:r w:rsidR="00721EDD">
        <w:rPr>
          <w:rFonts w:ascii="Arial" w:eastAsia="Calibri" w:hAnsi="Arial" w:cs="Arial"/>
          <w:color w:val="525252"/>
          <w:sz w:val="24"/>
          <w:szCs w:val="24"/>
        </w:rPr>
        <w:t xml:space="preserve">населения </w:t>
      </w:r>
      <w:r w:rsidRPr="009326F9">
        <w:rPr>
          <w:rFonts w:ascii="Arial" w:eastAsia="Calibri" w:hAnsi="Arial" w:cs="Arial"/>
          <w:color w:val="525252"/>
          <w:sz w:val="24"/>
          <w:szCs w:val="24"/>
        </w:rPr>
        <w:t xml:space="preserve">через </w:t>
      </w:r>
      <w:r>
        <w:rPr>
          <w:rFonts w:ascii="Arial" w:eastAsia="Calibri" w:hAnsi="Arial" w:cs="Arial"/>
          <w:color w:val="525252"/>
          <w:sz w:val="24"/>
          <w:szCs w:val="24"/>
        </w:rPr>
        <w:t>портал Г</w:t>
      </w:r>
      <w:r w:rsidRPr="009326F9">
        <w:rPr>
          <w:rFonts w:ascii="Arial" w:eastAsia="Calibri" w:hAnsi="Arial" w:cs="Arial"/>
          <w:color w:val="525252"/>
          <w:sz w:val="24"/>
          <w:szCs w:val="24"/>
        </w:rPr>
        <w:t>осуслуг и от переписчиков, заполняющих листы со слов респондентов.</w:t>
      </w:r>
    </w:p>
    <w:p w14:paraId="68E2AA64" w14:textId="280E7931" w:rsidR="009A4299" w:rsidRDefault="005530DD" w:rsidP="008E6A43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Постоянные ж</w:t>
      </w:r>
      <w:r w:rsidRPr="005530DD">
        <w:rPr>
          <w:rFonts w:ascii="Arial" w:eastAsia="Calibri" w:hAnsi="Arial" w:cs="Arial"/>
          <w:color w:val="525252"/>
          <w:sz w:val="24"/>
          <w:szCs w:val="24"/>
        </w:rPr>
        <w:t>ители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России (проживающие на территории страны больше года) </w:t>
      </w:r>
      <w:r w:rsidR="009326F9">
        <w:rPr>
          <w:rFonts w:ascii="Arial" w:eastAsia="Calibri" w:hAnsi="Arial" w:cs="Arial"/>
          <w:color w:val="525252"/>
          <w:sz w:val="24"/>
          <w:szCs w:val="24"/>
        </w:rPr>
        <w:t>смогут ответить</w:t>
      </w:r>
      <w:r w:rsidRPr="005530DD">
        <w:rPr>
          <w:rFonts w:ascii="Arial" w:eastAsia="Calibri" w:hAnsi="Arial" w:cs="Arial"/>
          <w:color w:val="525252"/>
          <w:sz w:val="24"/>
          <w:szCs w:val="24"/>
        </w:rPr>
        <w:t xml:space="preserve"> на 33 вопроса. </w:t>
      </w:r>
      <w:r>
        <w:rPr>
          <w:rFonts w:ascii="Arial" w:eastAsia="Calibri" w:hAnsi="Arial" w:cs="Arial"/>
          <w:color w:val="525252"/>
          <w:sz w:val="24"/>
          <w:szCs w:val="24"/>
        </w:rPr>
        <w:t>Среди них</w:t>
      </w:r>
      <w:r w:rsidR="00C93F41" w:rsidRPr="00C93F41">
        <w:rPr>
          <w:rFonts w:ascii="Arial" w:eastAsia="Calibri" w:hAnsi="Arial" w:cs="Arial"/>
          <w:color w:val="525252"/>
          <w:sz w:val="24"/>
          <w:szCs w:val="24"/>
        </w:rPr>
        <w:t>: пол, возраст, гражданство, владение языками, место рождения, национальность, образование, состояние в браке, количество детей, источники сре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дств к существованию, занятость, а также информация о состоянии жилого помещения. </w:t>
      </w:r>
    </w:p>
    <w:p w14:paraId="22F3BBAB" w14:textId="359BE737" w:rsidR="009A4299" w:rsidRDefault="009A4299" w:rsidP="009A4299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9A4299">
        <w:rPr>
          <w:rFonts w:ascii="Arial" w:eastAsia="Calibri" w:hAnsi="Arial" w:cs="Arial"/>
          <w:color w:val="525252"/>
          <w:sz w:val="24"/>
          <w:szCs w:val="24"/>
        </w:rPr>
        <w:t xml:space="preserve">Проживающие в стране временно ответят лишь на </w:t>
      </w:r>
      <w:r w:rsidR="00B90C98">
        <w:rPr>
          <w:rFonts w:ascii="Arial" w:eastAsia="Calibri" w:hAnsi="Arial" w:cs="Arial"/>
          <w:color w:val="525252"/>
          <w:sz w:val="24"/>
          <w:szCs w:val="24"/>
        </w:rPr>
        <w:t>семь</w:t>
      </w:r>
      <w:r w:rsidR="00B90C98" w:rsidRPr="009A4299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9A4299">
        <w:rPr>
          <w:rFonts w:ascii="Arial" w:eastAsia="Calibri" w:hAnsi="Arial" w:cs="Arial"/>
          <w:color w:val="525252"/>
          <w:sz w:val="24"/>
          <w:szCs w:val="24"/>
        </w:rPr>
        <w:t>вопросов сокращенной формы переписного листа, в том числе о цели приезда в Россию и продолжительности проживания на территории страны.</w:t>
      </w:r>
    </w:p>
    <w:p w14:paraId="53E66931" w14:textId="6C0A3603" w:rsidR="00B660A1" w:rsidRDefault="00644AED" w:rsidP="00713584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Ни </w:t>
      </w:r>
      <w:r w:rsidR="009326F9">
        <w:rPr>
          <w:rFonts w:ascii="Arial" w:eastAsia="Calibri" w:hAnsi="Arial" w:cs="Arial"/>
          <w:color w:val="525252"/>
          <w:sz w:val="24"/>
          <w:szCs w:val="24"/>
        </w:rPr>
        <w:t xml:space="preserve">реквизиты </w:t>
      </w:r>
      <w:r>
        <w:rPr>
          <w:rFonts w:ascii="Arial" w:eastAsia="Calibri" w:hAnsi="Arial" w:cs="Arial"/>
          <w:color w:val="525252"/>
          <w:sz w:val="24"/>
          <w:szCs w:val="24"/>
        </w:rPr>
        <w:t>п</w:t>
      </w:r>
      <w:r w:rsidR="009326F9">
        <w:rPr>
          <w:rFonts w:ascii="Arial" w:eastAsia="Calibri" w:hAnsi="Arial" w:cs="Arial"/>
          <w:color w:val="525252"/>
          <w:sz w:val="24"/>
          <w:szCs w:val="24"/>
        </w:rPr>
        <w:t>аспорта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, ни размер дохода, ни </w:t>
      </w:r>
      <w:r w:rsidR="005213C1">
        <w:rPr>
          <w:rFonts w:ascii="Arial" w:eastAsia="Calibri" w:hAnsi="Arial" w:cs="Arial"/>
          <w:color w:val="525252"/>
          <w:sz w:val="24"/>
          <w:szCs w:val="24"/>
        </w:rPr>
        <w:t xml:space="preserve">номер телефона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респондента в </w:t>
      </w:r>
      <w:r w:rsidR="009326F9">
        <w:rPr>
          <w:rFonts w:ascii="Arial" w:eastAsia="Calibri" w:hAnsi="Arial" w:cs="Arial"/>
          <w:color w:val="525252"/>
          <w:sz w:val="24"/>
          <w:szCs w:val="24"/>
        </w:rPr>
        <w:t>переписных листах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не указываются. </w:t>
      </w:r>
      <w:r w:rsidR="00B41CDF">
        <w:rPr>
          <w:rFonts w:ascii="Arial" w:eastAsia="Calibri" w:hAnsi="Arial" w:cs="Arial"/>
          <w:color w:val="525252"/>
          <w:sz w:val="24"/>
          <w:szCs w:val="24"/>
        </w:rPr>
        <w:t xml:space="preserve">Необходимости в таких данных для задач переписи просто нет. </w:t>
      </w:r>
      <w:r w:rsidR="009A4299">
        <w:rPr>
          <w:rFonts w:ascii="Arial" w:eastAsia="Calibri" w:hAnsi="Arial" w:cs="Arial"/>
          <w:color w:val="525252"/>
          <w:sz w:val="24"/>
          <w:szCs w:val="24"/>
        </w:rPr>
        <w:t xml:space="preserve">Для статистики нужна лишь привязка ответов к определенной территории </w:t>
      </w:r>
      <w:r w:rsidR="003876E7" w:rsidRPr="003876E7">
        <w:rPr>
          <w:rFonts w:ascii="Arial" w:eastAsia="Calibri" w:hAnsi="Arial" w:cs="Arial"/>
          <w:color w:val="525252"/>
          <w:sz w:val="24"/>
          <w:szCs w:val="24"/>
        </w:rPr>
        <w:t>—</w:t>
      </w:r>
      <w:r w:rsidR="009A4299">
        <w:rPr>
          <w:rFonts w:ascii="Arial" w:eastAsia="Calibri" w:hAnsi="Arial" w:cs="Arial"/>
          <w:color w:val="525252"/>
          <w:sz w:val="24"/>
          <w:szCs w:val="24"/>
        </w:rPr>
        <w:t xml:space="preserve"> счетному участку, где проходит опрос.</w:t>
      </w:r>
      <w:r w:rsidR="0031527F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D944DA">
        <w:rPr>
          <w:rFonts w:ascii="Arial" w:eastAsia="Calibri" w:hAnsi="Arial" w:cs="Arial"/>
          <w:color w:val="525252"/>
          <w:sz w:val="24"/>
          <w:szCs w:val="24"/>
        </w:rPr>
        <w:t xml:space="preserve">Поэтому в </w:t>
      </w:r>
      <w:r w:rsidR="003876E7">
        <w:rPr>
          <w:rFonts w:ascii="Arial" w:eastAsia="Calibri" w:hAnsi="Arial" w:cs="Arial"/>
          <w:color w:val="525252"/>
          <w:sz w:val="24"/>
          <w:szCs w:val="24"/>
        </w:rPr>
        <w:t xml:space="preserve">каждый </w:t>
      </w:r>
      <w:r w:rsidR="00D944DA">
        <w:rPr>
          <w:rFonts w:ascii="Arial" w:eastAsia="Calibri" w:hAnsi="Arial" w:cs="Arial"/>
          <w:color w:val="525252"/>
          <w:sz w:val="24"/>
          <w:szCs w:val="24"/>
        </w:rPr>
        <w:t xml:space="preserve">планшет </w:t>
      </w:r>
      <w:r w:rsidR="00840DB2">
        <w:rPr>
          <w:rFonts w:ascii="Arial" w:eastAsia="Calibri" w:hAnsi="Arial" w:cs="Arial"/>
          <w:color w:val="525252"/>
          <w:sz w:val="24"/>
          <w:szCs w:val="24"/>
        </w:rPr>
        <w:t xml:space="preserve">будет </w:t>
      </w:r>
      <w:r w:rsidR="00D944DA">
        <w:rPr>
          <w:rFonts w:ascii="Arial" w:eastAsia="Calibri" w:hAnsi="Arial" w:cs="Arial"/>
          <w:color w:val="525252"/>
          <w:sz w:val="24"/>
          <w:szCs w:val="24"/>
        </w:rPr>
        <w:t>«</w:t>
      </w:r>
      <w:r w:rsidR="003876E7">
        <w:rPr>
          <w:rFonts w:ascii="Arial" w:eastAsia="Calibri" w:hAnsi="Arial" w:cs="Arial"/>
          <w:color w:val="525252"/>
          <w:sz w:val="24"/>
          <w:szCs w:val="24"/>
        </w:rPr>
        <w:t>вшита</w:t>
      </w:r>
      <w:r w:rsidR="00D944DA">
        <w:rPr>
          <w:rFonts w:ascii="Arial" w:eastAsia="Calibri" w:hAnsi="Arial" w:cs="Arial"/>
          <w:color w:val="525252"/>
          <w:sz w:val="24"/>
          <w:szCs w:val="24"/>
        </w:rPr>
        <w:t xml:space="preserve">» </w:t>
      </w:r>
      <w:r w:rsidR="00840DB2">
        <w:rPr>
          <w:rFonts w:ascii="Arial" w:eastAsia="Calibri" w:hAnsi="Arial" w:cs="Arial"/>
          <w:color w:val="525252"/>
          <w:sz w:val="24"/>
          <w:szCs w:val="24"/>
        </w:rPr>
        <w:t xml:space="preserve">актуальная </w:t>
      </w:r>
      <w:r w:rsidR="00D944DA">
        <w:rPr>
          <w:rFonts w:ascii="Arial" w:eastAsia="Calibri" w:hAnsi="Arial" w:cs="Arial"/>
          <w:color w:val="525252"/>
          <w:sz w:val="24"/>
          <w:szCs w:val="24"/>
        </w:rPr>
        <w:t xml:space="preserve">база адресов, по которым </w:t>
      </w:r>
      <w:r w:rsidR="00840DB2">
        <w:rPr>
          <w:rFonts w:ascii="Arial" w:eastAsia="Calibri" w:hAnsi="Arial" w:cs="Arial"/>
          <w:color w:val="525252"/>
          <w:sz w:val="24"/>
          <w:szCs w:val="24"/>
        </w:rPr>
        <w:t xml:space="preserve">пойдет </w:t>
      </w:r>
      <w:r w:rsidR="00D944DA">
        <w:rPr>
          <w:rFonts w:ascii="Arial" w:eastAsia="Calibri" w:hAnsi="Arial" w:cs="Arial"/>
          <w:color w:val="525252"/>
          <w:sz w:val="24"/>
          <w:szCs w:val="24"/>
        </w:rPr>
        <w:t>переписчик</w:t>
      </w:r>
      <w:r w:rsidR="00840DB2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</w:p>
    <w:p w14:paraId="13BDE342" w14:textId="27200E48" w:rsidR="00713584" w:rsidRDefault="00840DB2" w:rsidP="00713584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Для </w:t>
      </w:r>
      <w:r w:rsidR="00E03BDB">
        <w:rPr>
          <w:rFonts w:ascii="Arial" w:eastAsia="Calibri" w:hAnsi="Arial" w:cs="Arial"/>
          <w:color w:val="525252"/>
          <w:sz w:val="24"/>
          <w:szCs w:val="24"/>
        </w:rPr>
        <w:t>самостоятельной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E03BDB">
        <w:rPr>
          <w:rFonts w:ascii="Arial" w:eastAsia="Calibri" w:hAnsi="Arial" w:cs="Arial"/>
          <w:color w:val="525252"/>
          <w:sz w:val="24"/>
          <w:szCs w:val="24"/>
        </w:rPr>
        <w:t xml:space="preserve">переписи на портале </w:t>
      </w:r>
      <w:r w:rsidR="003876E7">
        <w:rPr>
          <w:rFonts w:ascii="Arial" w:eastAsia="Calibri" w:hAnsi="Arial" w:cs="Arial"/>
          <w:color w:val="525252"/>
          <w:sz w:val="24"/>
          <w:szCs w:val="24"/>
        </w:rPr>
        <w:t xml:space="preserve">Госуслуг </w:t>
      </w:r>
      <w:r w:rsidR="00E03BDB">
        <w:rPr>
          <w:rFonts w:ascii="Arial" w:eastAsia="Calibri" w:hAnsi="Arial" w:cs="Arial"/>
          <w:color w:val="525252"/>
          <w:sz w:val="24"/>
          <w:szCs w:val="24"/>
        </w:rPr>
        <w:t xml:space="preserve">гражданам достаточно совершить стандартный вход в личный кабинет </w:t>
      </w:r>
      <w:r w:rsidR="00E03BDB" w:rsidRPr="00E03BDB">
        <w:rPr>
          <w:rFonts w:ascii="Arial" w:eastAsia="Calibri" w:hAnsi="Arial" w:cs="Arial"/>
          <w:color w:val="525252"/>
          <w:sz w:val="24"/>
          <w:szCs w:val="24"/>
        </w:rPr>
        <w:t>с помощью</w:t>
      </w:r>
      <w:r w:rsidR="00E03BDB">
        <w:rPr>
          <w:rFonts w:ascii="Arial" w:eastAsia="Calibri" w:hAnsi="Arial" w:cs="Arial"/>
          <w:color w:val="525252"/>
          <w:sz w:val="24"/>
          <w:szCs w:val="24"/>
        </w:rPr>
        <w:t xml:space="preserve"> единой </w:t>
      </w:r>
      <w:r w:rsidR="00E03BDB">
        <w:rPr>
          <w:rFonts w:ascii="Arial" w:eastAsia="Calibri" w:hAnsi="Arial" w:cs="Arial"/>
          <w:color w:val="525252"/>
          <w:sz w:val="24"/>
          <w:szCs w:val="24"/>
        </w:rPr>
        <w:lastRenderedPageBreak/>
        <w:t xml:space="preserve">защищенной системы аутентификации — </w:t>
      </w:r>
      <w:r w:rsidR="00E03BDB" w:rsidRPr="00E03BDB">
        <w:rPr>
          <w:rFonts w:ascii="Arial" w:eastAsia="Calibri" w:hAnsi="Arial" w:cs="Arial"/>
          <w:color w:val="525252"/>
          <w:sz w:val="24"/>
          <w:szCs w:val="24"/>
        </w:rPr>
        <w:t>ЕСИА</w:t>
      </w:r>
      <w:r w:rsidR="00E03BDB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  <w:r w:rsidR="00713584">
        <w:rPr>
          <w:rFonts w:ascii="Arial" w:eastAsia="Calibri" w:hAnsi="Arial" w:cs="Arial"/>
          <w:color w:val="525252"/>
          <w:sz w:val="24"/>
          <w:szCs w:val="24"/>
        </w:rPr>
        <w:t>Это позволит избежать двойного заполнения переписного листа. Но сами персональные данные к нему не привязываются</w:t>
      </w:r>
      <w:r w:rsidR="00F3091A">
        <w:rPr>
          <w:rFonts w:ascii="Arial" w:eastAsia="Calibri" w:hAnsi="Arial" w:cs="Arial"/>
          <w:color w:val="525252"/>
          <w:sz w:val="24"/>
          <w:szCs w:val="24"/>
        </w:rPr>
        <w:t>, а информация передается в зашифрованном виде</w:t>
      </w:r>
      <w:r w:rsidR="00713584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</w:p>
    <w:p w14:paraId="6EAA187F" w14:textId="13D0A8EA" w:rsidR="00B660A1" w:rsidRPr="005213C1" w:rsidRDefault="00B660A1" w:rsidP="00B660A1">
      <w:pPr>
        <w:spacing w:line="276" w:lineRule="auto"/>
        <w:ind w:firstLine="709"/>
        <w:jc w:val="both"/>
        <w:rPr>
          <w:rFonts w:ascii="Arial" w:eastAsia="Calibri" w:hAnsi="Arial" w:cs="Arial"/>
          <w:b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«Цифровые инструменты позволяют быстрее получать и обрабатывать информацию</w:t>
      </w:r>
      <w:r w:rsidR="00342CB1">
        <w:rPr>
          <w:rFonts w:ascii="Arial" w:eastAsia="Calibri" w:hAnsi="Arial" w:cs="Arial"/>
          <w:color w:val="525252"/>
          <w:sz w:val="24"/>
          <w:szCs w:val="24"/>
        </w:rPr>
        <w:t xml:space="preserve"> и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дают дополнительную защиту от возможных ошибок и неточностей. </w:t>
      </w:r>
      <w:r w:rsidR="00342CB1">
        <w:rPr>
          <w:rFonts w:ascii="Arial" w:eastAsia="Calibri" w:hAnsi="Arial" w:cs="Arial"/>
          <w:color w:val="525252"/>
          <w:sz w:val="24"/>
          <w:szCs w:val="24"/>
        </w:rPr>
        <w:t>Они качественно меняют эффективность данных переписи для принимаемых в стране решений. Поэтому м</w:t>
      </w:r>
      <w:r w:rsidR="00342CB1" w:rsidRPr="00342CB1">
        <w:rPr>
          <w:rFonts w:ascii="Arial" w:eastAsia="Calibri" w:hAnsi="Arial" w:cs="Arial"/>
          <w:color w:val="525252"/>
          <w:sz w:val="24"/>
          <w:szCs w:val="24"/>
        </w:rPr>
        <w:t>ы используем дос</w:t>
      </w:r>
      <w:r w:rsidR="00F3091A">
        <w:rPr>
          <w:rFonts w:ascii="Arial" w:eastAsia="Calibri" w:hAnsi="Arial" w:cs="Arial"/>
          <w:color w:val="525252"/>
          <w:sz w:val="24"/>
          <w:szCs w:val="24"/>
        </w:rPr>
        <w:t>таточно мощные средства защиты данных</w:t>
      </w:r>
      <w:r w:rsidR="008B46D9">
        <w:rPr>
          <w:rFonts w:ascii="Arial" w:eastAsia="Calibri" w:hAnsi="Arial" w:cs="Arial"/>
          <w:color w:val="525252"/>
          <w:sz w:val="24"/>
          <w:szCs w:val="24"/>
        </w:rPr>
        <w:t xml:space="preserve">, </w:t>
      </w:r>
      <w:proofErr w:type="spellStart"/>
      <w:r w:rsidR="008B46D9">
        <w:rPr>
          <w:rFonts w:ascii="Arial" w:eastAsia="Calibri" w:hAnsi="Arial" w:cs="Arial"/>
          <w:color w:val="525252"/>
          <w:sz w:val="24"/>
          <w:szCs w:val="24"/>
        </w:rPr>
        <w:t>взломостойкое</w:t>
      </w:r>
      <w:proofErr w:type="spellEnd"/>
      <w:r w:rsidR="008B46D9">
        <w:rPr>
          <w:rFonts w:ascii="Arial" w:eastAsia="Calibri" w:hAnsi="Arial" w:cs="Arial"/>
          <w:color w:val="525252"/>
          <w:sz w:val="24"/>
          <w:szCs w:val="24"/>
        </w:rPr>
        <w:t xml:space="preserve"> шифрование</w:t>
      </w:r>
      <w:r w:rsidR="00EF581D">
        <w:rPr>
          <w:rFonts w:ascii="Arial" w:eastAsia="Calibri" w:hAnsi="Arial" w:cs="Arial"/>
          <w:color w:val="525252"/>
          <w:sz w:val="24"/>
          <w:szCs w:val="24"/>
        </w:rPr>
        <w:t xml:space="preserve">. Но главная мера защиты </w:t>
      </w:r>
      <w:r w:rsidR="005D3F1A">
        <w:rPr>
          <w:rFonts w:ascii="Arial" w:eastAsia="Calibri" w:hAnsi="Arial" w:cs="Arial"/>
          <w:color w:val="525252"/>
          <w:sz w:val="24"/>
          <w:szCs w:val="24"/>
        </w:rPr>
        <w:t xml:space="preserve">заключается </w:t>
      </w:r>
      <w:r w:rsidR="00EF581D">
        <w:rPr>
          <w:rFonts w:ascii="Arial" w:eastAsia="Calibri" w:hAnsi="Arial" w:cs="Arial"/>
          <w:color w:val="525252"/>
          <w:sz w:val="24"/>
          <w:szCs w:val="24"/>
        </w:rPr>
        <w:t xml:space="preserve">в том, </w:t>
      </w:r>
      <w:r w:rsidR="00DA37B3">
        <w:rPr>
          <w:rFonts w:ascii="Arial" w:eastAsia="Calibri" w:hAnsi="Arial" w:cs="Arial"/>
          <w:color w:val="525252"/>
          <w:sz w:val="24"/>
          <w:szCs w:val="24"/>
        </w:rPr>
        <w:t xml:space="preserve">что </w:t>
      </w:r>
      <w:r w:rsidR="00EF581D">
        <w:rPr>
          <w:rFonts w:ascii="Arial" w:eastAsia="Calibri" w:hAnsi="Arial" w:cs="Arial"/>
          <w:color w:val="525252"/>
          <w:sz w:val="24"/>
          <w:szCs w:val="24"/>
        </w:rPr>
        <w:t xml:space="preserve">к </w:t>
      </w:r>
      <w:r w:rsidR="00F3091A">
        <w:rPr>
          <w:rFonts w:ascii="Arial" w:eastAsia="Calibri" w:hAnsi="Arial" w:cs="Arial"/>
          <w:color w:val="525252"/>
          <w:sz w:val="24"/>
          <w:szCs w:val="24"/>
        </w:rPr>
        <w:t xml:space="preserve">результатам </w:t>
      </w:r>
      <w:r w:rsidR="00EF581D">
        <w:rPr>
          <w:rFonts w:ascii="Arial" w:eastAsia="Calibri" w:hAnsi="Arial" w:cs="Arial"/>
          <w:color w:val="525252"/>
          <w:sz w:val="24"/>
          <w:szCs w:val="24"/>
        </w:rPr>
        <w:t>переписи не привязываются никакие персональные данные</w:t>
      </w:r>
      <w:r w:rsidR="00470661">
        <w:rPr>
          <w:rFonts w:ascii="Arial" w:eastAsia="Calibri" w:hAnsi="Arial" w:cs="Arial"/>
          <w:color w:val="525252"/>
          <w:sz w:val="24"/>
          <w:szCs w:val="24"/>
        </w:rPr>
        <w:t xml:space="preserve"> — они </w:t>
      </w:r>
      <w:r w:rsidR="00EF581D">
        <w:rPr>
          <w:rFonts w:ascii="Arial" w:eastAsia="Calibri" w:hAnsi="Arial" w:cs="Arial"/>
          <w:color w:val="525252"/>
          <w:sz w:val="24"/>
          <w:szCs w:val="24"/>
        </w:rPr>
        <w:t>отсекаются в мом</w:t>
      </w:r>
      <w:r w:rsidR="005213C1">
        <w:rPr>
          <w:rFonts w:ascii="Arial" w:eastAsia="Calibri" w:hAnsi="Arial" w:cs="Arial"/>
          <w:color w:val="525252"/>
          <w:sz w:val="24"/>
          <w:szCs w:val="24"/>
        </w:rPr>
        <w:t xml:space="preserve">ент передачи </w:t>
      </w:r>
      <w:r w:rsidR="00F3091A">
        <w:rPr>
          <w:rFonts w:ascii="Arial" w:eastAsia="Calibri" w:hAnsi="Arial" w:cs="Arial"/>
          <w:color w:val="525252"/>
          <w:sz w:val="24"/>
          <w:szCs w:val="24"/>
        </w:rPr>
        <w:t xml:space="preserve">заполненных </w:t>
      </w:r>
      <w:r w:rsidR="005213C1">
        <w:rPr>
          <w:rFonts w:ascii="Arial" w:eastAsia="Calibri" w:hAnsi="Arial" w:cs="Arial"/>
          <w:color w:val="525252"/>
          <w:sz w:val="24"/>
          <w:szCs w:val="24"/>
        </w:rPr>
        <w:t>электронных переписных листов</w:t>
      </w:r>
      <w:r w:rsidR="00EF581D">
        <w:rPr>
          <w:rFonts w:ascii="Arial" w:eastAsia="Calibri" w:hAnsi="Arial" w:cs="Arial"/>
          <w:color w:val="525252"/>
          <w:sz w:val="24"/>
          <w:szCs w:val="24"/>
        </w:rPr>
        <w:t xml:space="preserve">», </w:t>
      </w:r>
      <w:r w:rsidR="00F3091A">
        <w:rPr>
          <w:rFonts w:ascii="Arial" w:eastAsia="Calibri" w:hAnsi="Arial" w:cs="Arial"/>
          <w:color w:val="525252"/>
          <w:sz w:val="24"/>
          <w:szCs w:val="24"/>
        </w:rPr>
        <w:t>—</w:t>
      </w:r>
      <w:r w:rsidR="006212FC">
        <w:rPr>
          <w:rFonts w:ascii="Arial" w:eastAsia="Calibri" w:hAnsi="Arial" w:cs="Arial"/>
          <w:color w:val="525252"/>
          <w:sz w:val="24"/>
          <w:szCs w:val="24"/>
        </w:rPr>
        <w:t xml:space="preserve"> отмечает</w:t>
      </w:r>
      <w:r w:rsidR="00EF581D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EF581D" w:rsidRPr="005213C1">
        <w:rPr>
          <w:rFonts w:ascii="Arial" w:eastAsia="Calibri" w:hAnsi="Arial" w:cs="Arial"/>
          <w:b/>
          <w:color w:val="525252"/>
          <w:sz w:val="24"/>
          <w:szCs w:val="24"/>
        </w:rPr>
        <w:t>Павел Малков, глава Росстата</w:t>
      </w:r>
      <w:r w:rsidR="005D3F1A" w:rsidRPr="00F11EBB">
        <w:rPr>
          <w:rFonts w:ascii="Arial" w:eastAsia="Calibri" w:hAnsi="Arial" w:cs="Arial"/>
          <w:bCs/>
          <w:color w:val="525252"/>
          <w:sz w:val="24"/>
          <w:szCs w:val="24"/>
        </w:rPr>
        <w:t>.</w:t>
      </w:r>
    </w:p>
    <w:p w14:paraId="4B957B35" w14:textId="1BC5A75A" w:rsidR="007024F4" w:rsidRPr="00F3091A" w:rsidRDefault="005213C1" w:rsidP="008B46D9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F3091A">
        <w:rPr>
          <w:rFonts w:ascii="Arial" w:eastAsia="Calibri" w:hAnsi="Arial" w:cs="Arial"/>
          <w:color w:val="525252"/>
          <w:sz w:val="24"/>
          <w:szCs w:val="24"/>
        </w:rPr>
        <w:t>«</w:t>
      </w:r>
      <w:r w:rsidR="00921F8A" w:rsidRPr="00F3091A">
        <w:rPr>
          <w:rFonts w:ascii="Arial" w:eastAsia="Calibri" w:hAnsi="Arial" w:cs="Arial"/>
          <w:color w:val="525252"/>
          <w:sz w:val="24"/>
          <w:szCs w:val="24"/>
        </w:rPr>
        <w:t xml:space="preserve">Такие </w:t>
      </w:r>
      <w:r w:rsidRPr="00F3091A">
        <w:rPr>
          <w:rFonts w:ascii="Arial" w:eastAsia="Calibri" w:hAnsi="Arial" w:cs="Arial"/>
          <w:color w:val="525252"/>
          <w:sz w:val="24"/>
          <w:szCs w:val="24"/>
        </w:rPr>
        <w:t>данные</w:t>
      </w:r>
      <w:r w:rsidR="005D3F1A">
        <w:rPr>
          <w:rFonts w:ascii="Arial" w:eastAsia="Calibri" w:hAnsi="Arial" w:cs="Arial"/>
          <w:color w:val="525252"/>
          <w:sz w:val="24"/>
          <w:szCs w:val="24"/>
        </w:rPr>
        <w:t>,</w:t>
      </w:r>
      <w:r w:rsidRPr="00F3091A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470661" w:rsidRPr="00F3091A">
        <w:rPr>
          <w:rFonts w:ascii="Arial" w:eastAsia="Calibri" w:hAnsi="Arial" w:cs="Arial"/>
          <w:color w:val="525252"/>
          <w:sz w:val="24"/>
          <w:szCs w:val="24"/>
        </w:rPr>
        <w:t>как фамилия</w:t>
      </w:r>
      <w:r w:rsidR="005D3F1A">
        <w:rPr>
          <w:rFonts w:ascii="Arial" w:eastAsia="Calibri" w:hAnsi="Arial" w:cs="Arial"/>
          <w:color w:val="525252"/>
          <w:sz w:val="24"/>
          <w:szCs w:val="24"/>
        </w:rPr>
        <w:t>,</w:t>
      </w:r>
      <w:r w:rsidR="00470661" w:rsidRPr="00F3091A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F3091A">
        <w:rPr>
          <w:rFonts w:ascii="Arial" w:eastAsia="Calibri" w:hAnsi="Arial" w:cs="Arial"/>
          <w:color w:val="525252"/>
          <w:sz w:val="24"/>
          <w:szCs w:val="24"/>
        </w:rPr>
        <w:t xml:space="preserve">не загружаются </w:t>
      </w:r>
      <w:r w:rsidR="007024F4" w:rsidRPr="00F3091A">
        <w:rPr>
          <w:rFonts w:ascii="Arial" w:eastAsia="Calibri" w:hAnsi="Arial" w:cs="Arial"/>
          <w:color w:val="525252"/>
          <w:sz w:val="24"/>
          <w:szCs w:val="24"/>
        </w:rPr>
        <w:t xml:space="preserve">в </w:t>
      </w:r>
      <w:r w:rsidR="005138A7" w:rsidRPr="00F3091A">
        <w:rPr>
          <w:rFonts w:ascii="Arial" w:eastAsia="Calibri" w:hAnsi="Arial" w:cs="Arial"/>
          <w:color w:val="525252"/>
          <w:sz w:val="24"/>
          <w:szCs w:val="24"/>
        </w:rPr>
        <w:t>автоматизированную систему переписи (АС</w:t>
      </w:r>
      <w:r w:rsidR="007024F4" w:rsidRPr="00F3091A">
        <w:rPr>
          <w:rFonts w:ascii="Arial" w:eastAsia="Calibri" w:hAnsi="Arial" w:cs="Arial"/>
          <w:color w:val="525252"/>
          <w:sz w:val="24"/>
          <w:szCs w:val="24"/>
        </w:rPr>
        <w:t xml:space="preserve"> ВПН</w:t>
      </w:r>
      <w:r w:rsidR="005138A7" w:rsidRPr="00F3091A">
        <w:rPr>
          <w:rFonts w:ascii="Arial" w:eastAsia="Calibri" w:hAnsi="Arial" w:cs="Arial"/>
          <w:color w:val="525252"/>
          <w:sz w:val="24"/>
          <w:szCs w:val="24"/>
        </w:rPr>
        <w:t>)</w:t>
      </w:r>
      <w:r w:rsidR="007024F4" w:rsidRPr="00F3091A">
        <w:rPr>
          <w:rFonts w:ascii="Arial" w:eastAsia="Calibri" w:hAnsi="Arial" w:cs="Arial"/>
          <w:color w:val="525252"/>
          <w:sz w:val="24"/>
          <w:szCs w:val="24"/>
        </w:rPr>
        <w:t xml:space="preserve">. Защита </w:t>
      </w:r>
      <w:r w:rsidR="005138A7" w:rsidRPr="00F3091A">
        <w:rPr>
          <w:rFonts w:ascii="Arial" w:eastAsia="Calibri" w:hAnsi="Arial" w:cs="Arial"/>
          <w:color w:val="525252"/>
          <w:sz w:val="24"/>
          <w:szCs w:val="24"/>
        </w:rPr>
        <w:t xml:space="preserve">информации об адресах, где проходил опрос, </w:t>
      </w:r>
      <w:r w:rsidR="007024F4" w:rsidRPr="00F3091A">
        <w:rPr>
          <w:rFonts w:ascii="Arial" w:eastAsia="Calibri" w:hAnsi="Arial" w:cs="Arial"/>
          <w:color w:val="525252"/>
          <w:sz w:val="24"/>
          <w:szCs w:val="24"/>
        </w:rPr>
        <w:t xml:space="preserve">обеспечивается на уровне операционной системы </w:t>
      </w:r>
      <w:r w:rsidR="005D3F1A">
        <w:rPr>
          <w:rFonts w:ascii="Arial" w:eastAsia="Calibri" w:hAnsi="Arial" w:cs="Arial"/>
          <w:color w:val="525252"/>
          <w:sz w:val="24"/>
          <w:szCs w:val="24"/>
        </w:rPr>
        <w:t>"</w:t>
      </w:r>
      <w:r w:rsidR="007024F4" w:rsidRPr="00F3091A">
        <w:rPr>
          <w:rFonts w:ascii="Arial" w:eastAsia="Calibri" w:hAnsi="Arial" w:cs="Arial"/>
          <w:color w:val="525252"/>
          <w:sz w:val="24"/>
          <w:szCs w:val="24"/>
        </w:rPr>
        <w:t>Аврора</w:t>
      </w:r>
      <w:r w:rsidR="005D3F1A">
        <w:rPr>
          <w:rFonts w:ascii="Arial" w:eastAsia="Calibri" w:hAnsi="Arial" w:cs="Arial"/>
          <w:color w:val="525252"/>
          <w:sz w:val="24"/>
          <w:szCs w:val="24"/>
        </w:rPr>
        <w:t>"</w:t>
      </w:r>
      <w:r w:rsidR="002A7CB0">
        <w:rPr>
          <w:rFonts w:ascii="Arial" w:eastAsia="Calibri" w:hAnsi="Arial" w:cs="Arial"/>
          <w:color w:val="525252"/>
          <w:sz w:val="24"/>
          <w:szCs w:val="24"/>
        </w:rPr>
        <w:t>. Все д</w:t>
      </w:r>
      <w:r w:rsidR="007024F4" w:rsidRPr="00F3091A">
        <w:rPr>
          <w:rFonts w:ascii="Arial" w:eastAsia="Calibri" w:hAnsi="Arial" w:cs="Arial"/>
          <w:color w:val="525252"/>
          <w:sz w:val="24"/>
          <w:szCs w:val="24"/>
        </w:rPr>
        <w:t xml:space="preserve">анные </w:t>
      </w:r>
      <w:r w:rsidR="005138A7" w:rsidRPr="00F3091A">
        <w:rPr>
          <w:rFonts w:ascii="Arial" w:eastAsia="Calibri" w:hAnsi="Arial" w:cs="Arial"/>
          <w:color w:val="525252"/>
          <w:sz w:val="24"/>
          <w:szCs w:val="24"/>
        </w:rPr>
        <w:t>хранятся под паролем в закрытых директориях</w:t>
      </w:r>
      <w:r w:rsidR="007024F4" w:rsidRPr="00F3091A">
        <w:rPr>
          <w:rFonts w:ascii="Arial" w:eastAsia="Calibri" w:hAnsi="Arial" w:cs="Arial"/>
          <w:color w:val="525252"/>
          <w:sz w:val="24"/>
          <w:szCs w:val="24"/>
        </w:rPr>
        <w:t>.</w:t>
      </w:r>
      <w:r w:rsidR="005138A7" w:rsidRPr="00F3091A">
        <w:rPr>
          <w:rFonts w:ascii="Arial" w:eastAsia="Calibri" w:hAnsi="Arial" w:cs="Arial"/>
          <w:color w:val="525252"/>
          <w:sz w:val="24"/>
          <w:szCs w:val="24"/>
        </w:rPr>
        <w:t xml:space="preserve"> В случае утери планшет блокируется. </w:t>
      </w:r>
      <w:r w:rsidR="008B46D9" w:rsidRPr="00F3091A">
        <w:rPr>
          <w:rFonts w:ascii="Arial" w:eastAsia="Calibri" w:hAnsi="Arial" w:cs="Arial"/>
          <w:color w:val="525252"/>
          <w:sz w:val="24"/>
          <w:szCs w:val="24"/>
        </w:rPr>
        <w:t xml:space="preserve">Даже </w:t>
      </w:r>
      <w:r w:rsidR="005D3F1A" w:rsidRPr="00F3091A">
        <w:rPr>
          <w:rFonts w:ascii="Arial" w:eastAsia="Calibri" w:hAnsi="Arial" w:cs="Arial"/>
          <w:color w:val="525252"/>
          <w:sz w:val="24"/>
          <w:szCs w:val="24"/>
        </w:rPr>
        <w:t>подключени</w:t>
      </w:r>
      <w:r w:rsidR="005D3F1A">
        <w:rPr>
          <w:rFonts w:ascii="Arial" w:eastAsia="Calibri" w:hAnsi="Arial" w:cs="Arial"/>
          <w:color w:val="525252"/>
          <w:sz w:val="24"/>
          <w:szCs w:val="24"/>
        </w:rPr>
        <w:t>е</w:t>
      </w:r>
      <w:r w:rsidR="005D3F1A" w:rsidRPr="00F3091A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8B46D9" w:rsidRPr="00F3091A">
        <w:rPr>
          <w:rFonts w:ascii="Arial" w:eastAsia="Calibri" w:hAnsi="Arial" w:cs="Arial"/>
          <w:color w:val="525252"/>
          <w:sz w:val="24"/>
          <w:szCs w:val="24"/>
        </w:rPr>
        <w:t>к незащищенным посторонним сетям </w:t>
      </w:r>
      <w:r w:rsidR="008B46D9" w:rsidRPr="00F3091A">
        <w:rPr>
          <w:rFonts w:ascii="Arial" w:eastAsia="Calibri" w:hAnsi="Arial" w:cs="Arial"/>
          <w:color w:val="525252"/>
          <w:sz w:val="24"/>
          <w:szCs w:val="24"/>
          <w:lang w:val="en-US"/>
        </w:rPr>
        <w:t>Wi</w:t>
      </w:r>
      <w:r w:rsidR="008B46D9" w:rsidRPr="00F3091A">
        <w:rPr>
          <w:rFonts w:ascii="Arial" w:eastAsia="Calibri" w:hAnsi="Arial" w:cs="Arial"/>
          <w:color w:val="525252"/>
          <w:sz w:val="24"/>
          <w:szCs w:val="24"/>
        </w:rPr>
        <w:t>-</w:t>
      </w:r>
      <w:r w:rsidR="008B46D9" w:rsidRPr="00F3091A">
        <w:rPr>
          <w:rFonts w:ascii="Arial" w:eastAsia="Calibri" w:hAnsi="Arial" w:cs="Arial"/>
          <w:color w:val="525252"/>
          <w:sz w:val="24"/>
          <w:szCs w:val="24"/>
          <w:lang w:val="en-US"/>
        </w:rPr>
        <w:t>Fi</w:t>
      </w:r>
      <w:r w:rsidR="008B46D9" w:rsidRPr="00F3091A">
        <w:rPr>
          <w:rFonts w:ascii="Arial" w:eastAsia="Calibri" w:hAnsi="Arial" w:cs="Arial"/>
          <w:color w:val="525252"/>
          <w:sz w:val="24"/>
          <w:szCs w:val="24"/>
        </w:rPr>
        <w:t xml:space="preserve"> не приведет к утечке персональных данных, поскольку они по сетям не передаются», —</w:t>
      </w:r>
      <w:r w:rsidR="006212FC">
        <w:rPr>
          <w:rFonts w:ascii="Arial" w:eastAsia="Calibri" w:hAnsi="Arial" w:cs="Arial"/>
          <w:color w:val="525252"/>
          <w:sz w:val="24"/>
          <w:szCs w:val="24"/>
        </w:rPr>
        <w:t xml:space="preserve"> сообщает</w:t>
      </w:r>
      <w:r w:rsidR="008B46D9" w:rsidRPr="00F3091A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8B46D9" w:rsidRPr="00F3091A">
        <w:rPr>
          <w:rFonts w:ascii="Arial" w:eastAsia="Calibri" w:hAnsi="Arial" w:cs="Arial"/>
          <w:b/>
          <w:color w:val="525252"/>
          <w:sz w:val="24"/>
          <w:szCs w:val="24"/>
        </w:rPr>
        <w:t>Олег Поляков, директор проектов ПАО</w:t>
      </w:r>
      <w:r w:rsidR="008B46D9" w:rsidRPr="00F3091A">
        <w:rPr>
          <w:rFonts w:ascii="Arial" w:eastAsia="Calibri" w:hAnsi="Arial" w:cs="Arial"/>
          <w:color w:val="525252"/>
          <w:sz w:val="24"/>
          <w:szCs w:val="24"/>
        </w:rPr>
        <w:t xml:space="preserve"> «</w:t>
      </w:r>
      <w:r w:rsidR="008B46D9" w:rsidRPr="00F3091A">
        <w:rPr>
          <w:rFonts w:ascii="Arial" w:eastAsia="Calibri" w:hAnsi="Arial" w:cs="Arial"/>
          <w:b/>
          <w:bCs/>
          <w:color w:val="525252"/>
          <w:sz w:val="24"/>
          <w:szCs w:val="24"/>
        </w:rPr>
        <w:t>Ростелеком</w:t>
      </w:r>
      <w:r w:rsidR="008B46D9" w:rsidRPr="00F3091A">
        <w:rPr>
          <w:rFonts w:ascii="Arial" w:eastAsia="Calibri" w:hAnsi="Arial" w:cs="Arial"/>
          <w:b/>
          <w:color w:val="525252"/>
          <w:sz w:val="24"/>
          <w:szCs w:val="24"/>
        </w:rPr>
        <w:t>»</w:t>
      </w:r>
      <w:r w:rsidR="00921F8A" w:rsidRPr="00F3091A">
        <w:rPr>
          <w:rFonts w:ascii="Arial" w:eastAsia="Calibri" w:hAnsi="Arial" w:cs="Arial"/>
          <w:b/>
          <w:color w:val="525252"/>
          <w:sz w:val="24"/>
          <w:szCs w:val="24"/>
        </w:rPr>
        <w:t xml:space="preserve"> — партнера Росстата в</w:t>
      </w:r>
      <w:r w:rsidR="00F3091A" w:rsidRPr="00F3091A">
        <w:rPr>
          <w:rFonts w:ascii="Arial" w:eastAsia="Calibri" w:hAnsi="Arial" w:cs="Arial"/>
          <w:b/>
          <w:color w:val="525252"/>
          <w:sz w:val="24"/>
          <w:szCs w:val="24"/>
        </w:rPr>
        <w:t xml:space="preserve"> </w:t>
      </w:r>
      <w:r w:rsidR="00921F8A" w:rsidRPr="00F3091A">
        <w:rPr>
          <w:rFonts w:ascii="Arial" w:eastAsia="Calibri" w:hAnsi="Arial" w:cs="Arial"/>
          <w:b/>
          <w:color w:val="525252"/>
          <w:sz w:val="24"/>
          <w:szCs w:val="24"/>
        </w:rPr>
        <w:t>цифровизации переписи</w:t>
      </w:r>
      <w:r w:rsidR="008B46D9" w:rsidRPr="00F11EBB">
        <w:rPr>
          <w:rFonts w:ascii="Arial" w:eastAsia="Calibri" w:hAnsi="Arial" w:cs="Arial"/>
          <w:bCs/>
          <w:color w:val="525252"/>
          <w:sz w:val="24"/>
          <w:szCs w:val="24"/>
        </w:rPr>
        <w:t>.</w:t>
      </w:r>
      <w:r w:rsidR="008B46D9" w:rsidRPr="00F3091A">
        <w:rPr>
          <w:rFonts w:ascii="Arial" w:eastAsia="Calibri" w:hAnsi="Arial" w:cs="Arial"/>
          <w:color w:val="525252"/>
          <w:sz w:val="24"/>
          <w:szCs w:val="24"/>
        </w:rPr>
        <w:t xml:space="preserve"> </w:t>
      </w:r>
    </w:p>
    <w:p w14:paraId="0E8E596F" w14:textId="5FFF1DDB" w:rsidR="00921F8A" w:rsidRPr="00F3091A" w:rsidRDefault="00921F8A" w:rsidP="005403C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F3091A">
        <w:rPr>
          <w:rFonts w:ascii="Arial" w:eastAsia="Calibri" w:hAnsi="Arial" w:cs="Arial"/>
          <w:color w:val="525252"/>
          <w:sz w:val="24"/>
          <w:szCs w:val="24"/>
        </w:rPr>
        <w:t xml:space="preserve">Одно из главных новшеств предстоящей переписи — использование </w:t>
      </w:r>
      <w:r w:rsidR="00F11EBB">
        <w:rPr>
          <w:rFonts w:ascii="Arial" w:eastAsia="Calibri" w:hAnsi="Arial" w:cs="Arial"/>
          <w:color w:val="525252"/>
          <w:sz w:val="24"/>
          <w:szCs w:val="24"/>
        </w:rPr>
        <w:t xml:space="preserve">многомерной </w:t>
      </w:r>
      <w:r w:rsidRPr="00F3091A">
        <w:rPr>
          <w:rFonts w:ascii="Arial" w:eastAsia="Calibri" w:hAnsi="Arial" w:cs="Arial"/>
          <w:color w:val="525252"/>
          <w:sz w:val="24"/>
          <w:szCs w:val="24"/>
        </w:rPr>
        <w:t xml:space="preserve">BI-системы, </w:t>
      </w:r>
      <w:r w:rsidR="004F38CF" w:rsidRPr="00F3091A">
        <w:rPr>
          <w:rFonts w:ascii="Arial" w:eastAsia="Calibri" w:hAnsi="Arial" w:cs="Arial"/>
          <w:color w:val="525252"/>
          <w:sz w:val="24"/>
          <w:szCs w:val="24"/>
        </w:rPr>
        <w:t xml:space="preserve">которая позволит Росстату контролировать ход переписи онлайн до масштаба счетного участка, а в дальнейшем станет </w:t>
      </w:r>
      <w:r w:rsidR="005403CC" w:rsidRPr="00F3091A">
        <w:rPr>
          <w:rFonts w:ascii="Arial" w:eastAsia="Calibri" w:hAnsi="Arial" w:cs="Arial"/>
          <w:color w:val="525252"/>
          <w:sz w:val="24"/>
          <w:szCs w:val="24"/>
        </w:rPr>
        <w:t xml:space="preserve">общедоступной </w:t>
      </w:r>
      <w:r w:rsidR="004F38CF" w:rsidRPr="00F3091A">
        <w:rPr>
          <w:rFonts w:ascii="Arial" w:eastAsia="Calibri" w:hAnsi="Arial" w:cs="Arial"/>
          <w:color w:val="525252"/>
          <w:sz w:val="24"/>
          <w:szCs w:val="24"/>
        </w:rPr>
        <w:t xml:space="preserve">площадкой для получения данных переписи. </w:t>
      </w:r>
      <w:r w:rsidR="00F3091A">
        <w:rPr>
          <w:rFonts w:ascii="Arial" w:eastAsia="Calibri" w:hAnsi="Arial" w:cs="Arial"/>
          <w:color w:val="525252"/>
          <w:sz w:val="24"/>
          <w:szCs w:val="24"/>
        </w:rPr>
        <w:t>Н</w:t>
      </w:r>
      <w:r w:rsidR="005403CC" w:rsidRPr="00F3091A">
        <w:rPr>
          <w:rFonts w:ascii="Arial" w:eastAsia="Calibri" w:hAnsi="Arial" w:cs="Arial"/>
          <w:color w:val="525252"/>
          <w:sz w:val="24"/>
          <w:szCs w:val="24"/>
        </w:rPr>
        <w:t xml:space="preserve">а всех этапах работы платформы </w:t>
      </w:r>
      <w:proofErr w:type="spellStart"/>
      <w:r w:rsidRPr="00F3091A">
        <w:rPr>
          <w:rFonts w:ascii="Arial" w:eastAsia="Calibri" w:hAnsi="Arial" w:cs="Arial"/>
          <w:color w:val="525252"/>
          <w:sz w:val="24"/>
          <w:szCs w:val="24"/>
        </w:rPr>
        <w:t>Contour</w:t>
      </w:r>
      <w:proofErr w:type="spellEnd"/>
      <w:r w:rsidRPr="00F3091A">
        <w:rPr>
          <w:rFonts w:ascii="Arial" w:eastAsia="Calibri" w:hAnsi="Arial" w:cs="Arial"/>
          <w:color w:val="525252"/>
          <w:sz w:val="24"/>
          <w:szCs w:val="24"/>
        </w:rPr>
        <w:t xml:space="preserve"> BI</w:t>
      </w:r>
      <w:r w:rsidR="005403CC" w:rsidRPr="00F3091A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F3091A">
        <w:rPr>
          <w:rFonts w:ascii="Arial" w:eastAsia="Calibri" w:hAnsi="Arial" w:cs="Arial"/>
          <w:color w:val="525252"/>
          <w:sz w:val="24"/>
          <w:szCs w:val="24"/>
        </w:rPr>
        <w:t xml:space="preserve">также </w:t>
      </w:r>
      <w:r w:rsidR="005403CC" w:rsidRPr="00F3091A">
        <w:rPr>
          <w:rFonts w:ascii="Arial" w:eastAsia="Calibri" w:hAnsi="Arial" w:cs="Arial"/>
          <w:color w:val="525252"/>
          <w:sz w:val="24"/>
          <w:szCs w:val="24"/>
        </w:rPr>
        <w:t xml:space="preserve">исключается появление персональной информации. </w:t>
      </w:r>
    </w:p>
    <w:p w14:paraId="749C134F" w14:textId="6C795C06" w:rsidR="00CA5AA2" w:rsidRPr="00F3091A" w:rsidRDefault="005403CC" w:rsidP="005403CC">
      <w:pPr>
        <w:spacing w:line="276" w:lineRule="auto"/>
        <w:ind w:firstLine="709"/>
        <w:jc w:val="both"/>
        <w:rPr>
          <w:rFonts w:ascii="Arial" w:eastAsia="Calibri" w:hAnsi="Arial" w:cs="Arial"/>
          <w:b/>
          <w:color w:val="525252"/>
          <w:sz w:val="24"/>
          <w:szCs w:val="24"/>
        </w:rPr>
      </w:pPr>
      <w:r w:rsidRPr="00F3091A">
        <w:rPr>
          <w:rFonts w:ascii="Arial" w:eastAsia="Calibri" w:hAnsi="Arial" w:cs="Arial"/>
          <w:color w:val="525252"/>
          <w:sz w:val="24"/>
          <w:szCs w:val="24"/>
        </w:rPr>
        <w:t>«Платформа позволит находить д</w:t>
      </w:r>
      <w:r w:rsidR="00A70DDB" w:rsidRPr="00F3091A">
        <w:rPr>
          <w:rFonts w:ascii="Arial" w:eastAsia="Calibri" w:hAnsi="Arial" w:cs="Arial"/>
          <w:color w:val="525252"/>
          <w:sz w:val="24"/>
          <w:szCs w:val="24"/>
        </w:rPr>
        <w:t xml:space="preserve">анные </w:t>
      </w:r>
      <w:r w:rsidRPr="00F3091A">
        <w:rPr>
          <w:rFonts w:ascii="Arial" w:eastAsia="Calibri" w:hAnsi="Arial" w:cs="Arial"/>
          <w:color w:val="525252"/>
          <w:sz w:val="24"/>
          <w:szCs w:val="24"/>
        </w:rPr>
        <w:t>в разных разрезах</w:t>
      </w:r>
      <w:r w:rsidR="00A70DDB" w:rsidRPr="00F3091A">
        <w:rPr>
          <w:rFonts w:ascii="Arial" w:eastAsia="Calibri" w:hAnsi="Arial" w:cs="Arial"/>
          <w:color w:val="525252"/>
          <w:sz w:val="24"/>
          <w:szCs w:val="24"/>
        </w:rPr>
        <w:t xml:space="preserve"> с то</w:t>
      </w:r>
      <w:r w:rsidRPr="00F3091A">
        <w:rPr>
          <w:rFonts w:ascii="Arial" w:eastAsia="Calibri" w:hAnsi="Arial" w:cs="Arial"/>
          <w:color w:val="525252"/>
          <w:sz w:val="24"/>
          <w:szCs w:val="24"/>
        </w:rPr>
        <w:t xml:space="preserve">чностью до переписного участка — </w:t>
      </w:r>
      <w:r w:rsidR="00A70DDB" w:rsidRPr="00F3091A">
        <w:rPr>
          <w:rFonts w:ascii="Arial" w:eastAsia="Calibri" w:hAnsi="Arial" w:cs="Arial"/>
          <w:color w:val="525252"/>
          <w:sz w:val="24"/>
          <w:szCs w:val="24"/>
        </w:rPr>
        <w:t xml:space="preserve">это несколько </w:t>
      </w:r>
      <w:r w:rsidR="00F3091A">
        <w:rPr>
          <w:rFonts w:ascii="Arial" w:eastAsia="Calibri" w:hAnsi="Arial" w:cs="Arial"/>
          <w:color w:val="525252"/>
          <w:sz w:val="24"/>
          <w:szCs w:val="24"/>
        </w:rPr>
        <w:t xml:space="preserve">домов и </w:t>
      </w:r>
      <w:r w:rsidRPr="00F3091A">
        <w:rPr>
          <w:rFonts w:ascii="Arial" w:eastAsia="Calibri" w:hAnsi="Arial" w:cs="Arial"/>
          <w:color w:val="525252"/>
          <w:sz w:val="24"/>
          <w:szCs w:val="24"/>
        </w:rPr>
        <w:t>подъездов</w:t>
      </w:r>
      <w:r w:rsidR="00A70DDB" w:rsidRPr="00F3091A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F3091A">
        <w:rPr>
          <w:rFonts w:ascii="Arial" w:eastAsia="Calibri" w:hAnsi="Arial" w:cs="Arial"/>
          <w:color w:val="525252"/>
          <w:sz w:val="24"/>
          <w:szCs w:val="24"/>
        </w:rPr>
        <w:t xml:space="preserve">многоквартирного </w:t>
      </w:r>
      <w:r w:rsidR="00A70DDB" w:rsidRPr="00F3091A">
        <w:rPr>
          <w:rFonts w:ascii="Arial" w:eastAsia="Calibri" w:hAnsi="Arial" w:cs="Arial"/>
          <w:color w:val="525252"/>
          <w:sz w:val="24"/>
          <w:szCs w:val="24"/>
        </w:rPr>
        <w:t>дома</w:t>
      </w:r>
      <w:r w:rsidRPr="00F3091A">
        <w:rPr>
          <w:rFonts w:ascii="Arial" w:eastAsia="Calibri" w:hAnsi="Arial" w:cs="Arial"/>
          <w:color w:val="525252"/>
          <w:sz w:val="24"/>
          <w:szCs w:val="24"/>
        </w:rPr>
        <w:t xml:space="preserve">. Но все данные будут </w:t>
      </w:r>
      <w:proofErr w:type="spellStart"/>
      <w:r w:rsidRPr="00F3091A">
        <w:rPr>
          <w:rFonts w:ascii="Arial" w:eastAsia="Calibri" w:hAnsi="Arial" w:cs="Arial"/>
          <w:color w:val="525252"/>
          <w:sz w:val="24"/>
          <w:szCs w:val="24"/>
        </w:rPr>
        <w:t>деперсонифицированы</w:t>
      </w:r>
      <w:proofErr w:type="spellEnd"/>
      <w:r w:rsidRPr="00F3091A">
        <w:rPr>
          <w:rFonts w:ascii="Arial" w:eastAsia="Calibri" w:hAnsi="Arial" w:cs="Arial"/>
          <w:color w:val="525252"/>
          <w:sz w:val="24"/>
          <w:szCs w:val="24"/>
        </w:rPr>
        <w:t>, информация</w:t>
      </w:r>
      <w:r w:rsidR="00A70DDB" w:rsidRPr="00F3091A">
        <w:rPr>
          <w:rFonts w:ascii="Arial" w:eastAsia="Calibri" w:hAnsi="Arial" w:cs="Arial"/>
          <w:color w:val="525252"/>
          <w:sz w:val="24"/>
          <w:szCs w:val="24"/>
        </w:rPr>
        <w:t xml:space="preserve"> о переписываемом человеке</w:t>
      </w:r>
      <w:r w:rsidRPr="00F3091A">
        <w:rPr>
          <w:rFonts w:ascii="Arial" w:eastAsia="Calibri" w:hAnsi="Arial" w:cs="Arial"/>
          <w:color w:val="525252"/>
          <w:sz w:val="24"/>
          <w:szCs w:val="24"/>
        </w:rPr>
        <w:t xml:space="preserve"> исключена</w:t>
      </w:r>
      <w:r w:rsidR="00A70DDB" w:rsidRPr="00F3091A">
        <w:rPr>
          <w:rFonts w:ascii="Arial" w:eastAsia="Calibri" w:hAnsi="Arial" w:cs="Arial"/>
          <w:color w:val="525252"/>
          <w:sz w:val="24"/>
          <w:szCs w:val="24"/>
        </w:rPr>
        <w:t>. Только общая статистика.</w:t>
      </w:r>
      <w:r w:rsidRPr="00F3091A">
        <w:rPr>
          <w:rFonts w:ascii="Arial" w:eastAsia="Calibri" w:hAnsi="Arial" w:cs="Arial"/>
          <w:color w:val="525252"/>
          <w:sz w:val="24"/>
          <w:szCs w:val="24"/>
        </w:rPr>
        <w:t xml:space="preserve"> Также </w:t>
      </w:r>
      <w:r w:rsidR="00F3091A">
        <w:rPr>
          <w:rFonts w:ascii="Arial" w:eastAsia="Calibri" w:hAnsi="Arial" w:cs="Arial"/>
          <w:color w:val="525252"/>
          <w:sz w:val="24"/>
          <w:szCs w:val="24"/>
        </w:rPr>
        <w:t>будут применяться</w:t>
      </w:r>
      <w:r w:rsidRPr="00F3091A">
        <w:rPr>
          <w:rFonts w:ascii="Arial" w:eastAsia="Calibri" w:hAnsi="Arial" w:cs="Arial"/>
          <w:color w:val="525252"/>
          <w:sz w:val="24"/>
          <w:szCs w:val="24"/>
        </w:rPr>
        <w:t xml:space="preserve"> алгоритмы</w:t>
      </w:r>
      <w:r w:rsidR="00F3091A">
        <w:rPr>
          <w:rFonts w:ascii="Arial" w:eastAsia="Calibri" w:hAnsi="Arial" w:cs="Arial"/>
          <w:color w:val="525252"/>
          <w:sz w:val="24"/>
          <w:szCs w:val="24"/>
        </w:rPr>
        <w:t>, которые не позволя</w:t>
      </w:r>
      <w:r w:rsidRPr="00F3091A">
        <w:rPr>
          <w:rFonts w:ascii="Arial" w:eastAsia="Calibri" w:hAnsi="Arial" w:cs="Arial"/>
          <w:color w:val="525252"/>
          <w:sz w:val="24"/>
          <w:szCs w:val="24"/>
        </w:rPr>
        <w:t xml:space="preserve">т раскрыть персональные данные даже косвенными методами», — </w:t>
      </w:r>
      <w:r w:rsidR="00CA5AA2" w:rsidRPr="00F3091A">
        <w:rPr>
          <w:rFonts w:ascii="Arial" w:eastAsia="Calibri" w:hAnsi="Arial" w:cs="Arial"/>
          <w:color w:val="525252"/>
          <w:sz w:val="24"/>
          <w:szCs w:val="24"/>
        </w:rPr>
        <w:t xml:space="preserve">подчеркивает </w:t>
      </w:r>
      <w:r w:rsidR="00CA5AA2" w:rsidRPr="00F3091A">
        <w:rPr>
          <w:rFonts w:ascii="Arial" w:eastAsia="Calibri" w:hAnsi="Arial" w:cs="Arial"/>
          <w:b/>
          <w:color w:val="525252"/>
          <w:sz w:val="24"/>
          <w:szCs w:val="24"/>
        </w:rPr>
        <w:t xml:space="preserve">Владимир Некрасов, генеральный директор </w:t>
      </w:r>
      <w:r w:rsidR="005D3F1A">
        <w:rPr>
          <w:rFonts w:ascii="Arial" w:eastAsia="Calibri" w:hAnsi="Arial" w:cs="Arial"/>
          <w:b/>
          <w:color w:val="525252"/>
          <w:sz w:val="24"/>
          <w:szCs w:val="24"/>
        </w:rPr>
        <w:t>«</w:t>
      </w:r>
      <w:r w:rsidR="00CA5AA2" w:rsidRPr="00F3091A">
        <w:rPr>
          <w:rFonts w:ascii="Arial" w:eastAsia="Calibri" w:hAnsi="Arial" w:cs="Arial"/>
          <w:b/>
          <w:color w:val="525252"/>
          <w:sz w:val="24"/>
          <w:szCs w:val="24"/>
        </w:rPr>
        <w:t xml:space="preserve">Контур </w:t>
      </w:r>
      <w:proofErr w:type="spellStart"/>
      <w:r w:rsidR="00CA5AA2" w:rsidRPr="00F3091A">
        <w:rPr>
          <w:rFonts w:ascii="Arial" w:eastAsia="Calibri" w:hAnsi="Arial" w:cs="Arial"/>
          <w:b/>
          <w:color w:val="525252"/>
          <w:sz w:val="24"/>
          <w:szCs w:val="24"/>
        </w:rPr>
        <w:t>Компонентс</w:t>
      </w:r>
      <w:proofErr w:type="spellEnd"/>
      <w:r w:rsidR="005D3F1A">
        <w:rPr>
          <w:rFonts w:ascii="Arial" w:eastAsia="Calibri" w:hAnsi="Arial" w:cs="Arial"/>
          <w:b/>
          <w:color w:val="525252"/>
          <w:sz w:val="24"/>
          <w:szCs w:val="24"/>
        </w:rPr>
        <w:t>»</w:t>
      </w:r>
      <w:r w:rsidR="00CA5AA2" w:rsidRPr="00F3091A">
        <w:rPr>
          <w:rFonts w:ascii="Arial" w:eastAsia="Calibri" w:hAnsi="Arial" w:cs="Arial"/>
          <w:b/>
          <w:color w:val="525252"/>
          <w:sz w:val="24"/>
          <w:szCs w:val="24"/>
        </w:rPr>
        <w:t xml:space="preserve"> — разработчика </w:t>
      </w:r>
      <w:r w:rsidR="00CA5AA2" w:rsidRPr="00F3091A">
        <w:rPr>
          <w:rFonts w:ascii="Arial" w:eastAsia="Calibri" w:hAnsi="Arial" w:cs="Arial"/>
          <w:b/>
          <w:color w:val="525252"/>
          <w:sz w:val="24"/>
          <w:szCs w:val="24"/>
          <w:lang w:val="en-US"/>
        </w:rPr>
        <w:t>BI</w:t>
      </w:r>
      <w:r w:rsidR="00CA5AA2" w:rsidRPr="00F3091A">
        <w:rPr>
          <w:rFonts w:ascii="Arial" w:eastAsia="Calibri" w:hAnsi="Arial" w:cs="Arial"/>
          <w:b/>
          <w:color w:val="525252"/>
          <w:sz w:val="24"/>
          <w:szCs w:val="24"/>
        </w:rPr>
        <w:t>-платформы переписи</w:t>
      </w:r>
      <w:r w:rsidR="00CA5AA2" w:rsidRPr="00F11EBB">
        <w:rPr>
          <w:rFonts w:ascii="Arial" w:eastAsia="Calibri" w:hAnsi="Arial" w:cs="Arial"/>
          <w:bCs/>
          <w:color w:val="525252"/>
          <w:sz w:val="24"/>
          <w:szCs w:val="24"/>
        </w:rPr>
        <w:t>.</w:t>
      </w:r>
      <w:r w:rsidR="00CA5AA2" w:rsidRPr="00F3091A">
        <w:rPr>
          <w:rFonts w:ascii="Arial" w:eastAsia="Calibri" w:hAnsi="Arial" w:cs="Arial"/>
          <w:b/>
          <w:color w:val="525252"/>
          <w:sz w:val="24"/>
          <w:szCs w:val="24"/>
        </w:rPr>
        <w:t xml:space="preserve">  </w:t>
      </w:r>
    </w:p>
    <w:p w14:paraId="57E6D855" w14:textId="06CC45DF" w:rsidR="00144A31" w:rsidRPr="00F3091A" w:rsidRDefault="00CA5AA2" w:rsidP="00F3091A">
      <w:pPr>
        <w:spacing w:line="276" w:lineRule="auto"/>
        <w:ind w:firstLine="709"/>
        <w:jc w:val="both"/>
        <w:rPr>
          <w:rFonts w:ascii="Arial" w:eastAsia="Calibri" w:hAnsi="Arial" w:cs="Arial"/>
          <w:b/>
          <w:color w:val="525252"/>
          <w:sz w:val="24"/>
          <w:szCs w:val="24"/>
        </w:rPr>
      </w:pPr>
      <w:r w:rsidRPr="00F3091A">
        <w:rPr>
          <w:rFonts w:ascii="Arial" w:eastAsia="Calibri" w:hAnsi="Arial" w:cs="Arial"/>
          <w:color w:val="525252"/>
          <w:sz w:val="24"/>
          <w:szCs w:val="24"/>
        </w:rPr>
        <w:t>«Как показывает мировая практика, обезличенные статистические данные вряд ли могут представлять серьезный интерес для злоумышленников. Однако уровень безопасности всех данных предстоящей переписи можно оценить как очень высокий</w:t>
      </w:r>
      <w:r w:rsidR="00973549" w:rsidRPr="00F3091A">
        <w:rPr>
          <w:rFonts w:ascii="Arial" w:eastAsia="Calibri" w:hAnsi="Arial" w:cs="Arial"/>
          <w:color w:val="525252"/>
          <w:sz w:val="24"/>
          <w:szCs w:val="24"/>
        </w:rPr>
        <w:t xml:space="preserve">. Его обеспечат и защищенные каналы связи, и регламентация доступа к планшетам переписчика и </w:t>
      </w:r>
      <w:r w:rsidR="00973549" w:rsidRPr="00F3091A">
        <w:rPr>
          <w:rFonts w:ascii="Arial" w:eastAsia="Calibri" w:hAnsi="Arial" w:cs="Arial"/>
          <w:color w:val="525252"/>
          <w:sz w:val="24"/>
          <w:szCs w:val="24"/>
        </w:rPr>
        <w:lastRenderedPageBreak/>
        <w:t>серверному оборудованию. Несанкционированно извлечь информацию с устройств практически невозможно, а благодаря распределению и резервированию</w:t>
      </w:r>
      <w:r w:rsidRPr="00F3091A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973549" w:rsidRPr="00F3091A">
        <w:rPr>
          <w:rFonts w:ascii="Arial" w:eastAsia="Calibri" w:hAnsi="Arial" w:cs="Arial"/>
          <w:color w:val="525252"/>
          <w:sz w:val="24"/>
          <w:szCs w:val="24"/>
        </w:rPr>
        <w:t>данные будут надежно сохранены</w:t>
      </w:r>
      <w:r w:rsidR="006212FC">
        <w:rPr>
          <w:rFonts w:ascii="Arial" w:eastAsia="Calibri" w:hAnsi="Arial" w:cs="Arial"/>
          <w:color w:val="525252"/>
          <w:sz w:val="24"/>
          <w:szCs w:val="24"/>
        </w:rPr>
        <w:t xml:space="preserve"> в дальнейшем</w:t>
      </w:r>
      <w:r w:rsidR="00973549" w:rsidRPr="00F3091A">
        <w:rPr>
          <w:rFonts w:ascii="Arial" w:eastAsia="Calibri" w:hAnsi="Arial" w:cs="Arial"/>
          <w:color w:val="525252"/>
          <w:sz w:val="24"/>
          <w:szCs w:val="24"/>
        </w:rPr>
        <w:t>», —</w:t>
      </w:r>
      <w:r w:rsidR="006212FC">
        <w:rPr>
          <w:rFonts w:ascii="Arial" w:eastAsia="Calibri" w:hAnsi="Arial" w:cs="Arial"/>
          <w:color w:val="525252"/>
          <w:sz w:val="24"/>
          <w:szCs w:val="24"/>
        </w:rPr>
        <w:t xml:space="preserve"> отмечает </w:t>
      </w:r>
      <w:r w:rsidR="00973549" w:rsidRPr="00F3091A">
        <w:rPr>
          <w:rFonts w:ascii="Arial" w:eastAsia="Calibri" w:hAnsi="Arial" w:cs="Arial"/>
          <w:b/>
          <w:color w:val="525252"/>
          <w:sz w:val="24"/>
          <w:szCs w:val="24"/>
        </w:rPr>
        <w:t xml:space="preserve">Тимур Садыков, заведующий лабораторией искусственного интеллекта, </w:t>
      </w:r>
      <w:proofErr w:type="spellStart"/>
      <w:r w:rsidR="00973549" w:rsidRPr="00F3091A">
        <w:rPr>
          <w:rFonts w:ascii="Arial" w:eastAsia="Calibri" w:hAnsi="Arial" w:cs="Arial"/>
          <w:b/>
          <w:color w:val="525252"/>
          <w:sz w:val="24"/>
          <w:szCs w:val="24"/>
        </w:rPr>
        <w:t>нейротехнологий</w:t>
      </w:r>
      <w:proofErr w:type="spellEnd"/>
      <w:r w:rsidR="00973549" w:rsidRPr="00F3091A">
        <w:rPr>
          <w:rFonts w:ascii="Arial" w:eastAsia="Calibri" w:hAnsi="Arial" w:cs="Arial"/>
          <w:b/>
          <w:color w:val="525252"/>
          <w:sz w:val="24"/>
          <w:szCs w:val="24"/>
        </w:rPr>
        <w:t xml:space="preserve"> и бизнес-аналитики РЭУ им. Г.В.</w:t>
      </w:r>
      <w:r w:rsidR="005D3F1A">
        <w:rPr>
          <w:rFonts w:ascii="Arial" w:eastAsia="Calibri" w:hAnsi="Arial" w:cs="Arial"/>
          <w:b/>
          <w:color w:val="525252"/>
          <w:sz w:val="24"/>
          <w:szCs w:val="24"/>
        </w:rPr>
        <w:t> </w:t>
      </w:r>
      <w:r w:rsidR="00973549" w:rsidRPr="00F3091A">
        <w:rPr>
          <w:rFonts w:ascii="Arial" w:eastAsia="Calibri" w:hAnsi="Arial" w:cs="Arial"/>
          <w:b/>
          <w:color w:val="525252"/>
          <w:sz w:val="24"/>
          <w:szCs w:val="24"/>
        </w:rPr>
        <w:t>Плеханова</w:t>
      </w:r>
      <w:r w:rsidR="00973549" w:rsidRPr="00F11EBB">
        <w:rPr>
          <w:rFonts w:ascii="Arial" w:eastAsia="Calibri" w:hAnsi="Arial" w:cs="Arial"/>
          <w:bCs/>
          <w:color w:val="525252"/>
          <w:sz w:val="24"/>
          <w:szCs w:val="24"/>
        </w:rPr>
        <w:t>.</w:t>
      </w:r>
    </w:p>
    <w:p w14:paraId="6B9E7D19" w14:textId="77777777" w:rsidR="00BB61D2" w:rsidRPr="00F3091A" w:rsidRDefault="00BB61D2" w:rsidP="00BB61D2">
      <w:pPr>
        <w:spacing w:line="276" w:lineRule="auto"/>
        <w:ind w:firstLine="708"/>
        <w:jc w:val="both"/>
        <w:rPr>
          <w:rFonts w:ascii="Arial" w:eastAsia="Calibri" w:hAnsi="Arial" w:cs="Arial"/>
          <w:b/>
          <w:i/>
          <w:color w:val="525252"/>
          <w:sz w:val="24"/>
          <w:szCs w:val="24"/>
        </w:rPr>
      </w:pPr>
      <w:r w:rsidRPr="00F3091A">
        <w:rPr>
          <w:rFonts w:ascii="Arial" w:eastAsia="Calibri" w:hAnsi="Arial" w:cs="Arial"/>
          <w:b/>
          <w:i/>
          <w:color w:val="525252"/>
          <w:sz w:val="24"/>
          <w:szCs w:val="24"/>
        </w:rPr>
        <w:t>Справка:</w:t>
      </w:r>
    </w:p>
    <w:p w14:paraId="07EA92AE" w14:textId="708515A6" w:rsidR="00F3091A" w:rsidRDefault="00F3091A" w:rsidP="00F3091A">
      <w:pPr>
        <w:spacing w:line="276" w:lineRule="auto"/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F3091A">
        <w:rPr>
          <w:rFonts w:ascii="Arial" w:eastAsia="Calibri" w:hAnsi="Arial" w:cs="Arial"/>
          <w:i/>
          <w:color w:val="525252"/>
          <w:sz w:val="24"/>
          <w:szCs w:val="24"/>
        </w:rPr>
        <w:t xml:space="preserve">28 января в странах, входящих в Совет Европы, в США и Канаде отмечается День защиты персональных данных. Конвенция «О защите лиц в связи с автоматизированной обработкой персональных данных» (известная также как «Конвенция 108») была подписана ровно 40 лет назад, в 1981 году во французском городе Страсбург. В последующие годы Конвенция дополнялась и обновлялась. Официально День защиты персональных данных стал отмечаться с 2007 года, после решения Комитета министров Совета Европы. Российская Федерация подписала «Конвенцию 108» в 2001 году, но ее ратификация в Государственной </w:t>
      </w:r>
      <w:r w:rsidR="005D3F1A">
        <w:rPr>
          <w:rFonts w:ascii="Arial" w:eastAsia="Calibri" w:hAnsi="Arial" w:cs="Arial"/>
          <w:i/>
          <w:color w:val="525252"/>
          <w:sz w:val="24"/>
          <w:szCs w:val="24"/>
        </w:rPr>
        <w:t>д</w:t>
      </w:r>
      <w:r w:rsidR="005D3F1A" w:rsidRPr="00F3091A">
        <w:rPr>
          <w:rFonts w:ascii="Arial" w:eastAsia="Calibri" w:hAnsi="Arial" w:cs="Arial"/>
          <w:i/>
          <w:color w:val="525252"/>
          <w:sz w:val="24"/>
          <w:szCs w:val="24"/>
        </w:rPr>
        <w:t xml:space="preserve">уме </w:t>
      </w:r>
      <w:r w:rsidRPr="00F3091A">
        <w:rPr>
          <w:rFonts w:ascii="Arial" w:eastAsia="Calibri" w:hAnsi="Arial" w:cs="Arial"/>
          <w:i/>
          <w:color w:val="525252"/>
          <w:sz w:val="24"/>
          <w:szCs w:val="24"/>
        </w:rPr>
        <w:t xml:space="preserve">состоялась только 15 мая 2013 года. Поэтому официально наша страна примкнула к празднованию Международного </w:t>
      </w:r>
      <w:r w:rsidR="005D3F1A">
        <w:rPr>
          <w:rFonts w:ascii="Arial" w:eastAsia="Calibri" w:hAnsi="Arial" w:cs="Arial"/>
          <w:i/>
          <w:color w:val="525252"/>
          <w:sz w:val="24"/>
          <w:szCs w:val="24"/>
        </w:rPr>
        <w:t>д</w:t>
      </w:r>
      <w:r w:rsidR="005D3F1A" w:rsidRPr="00F3091A">
        <w:rPr>
          <w:rFonts w:ascii="Arial" w:eastAsia="Calibri" w:hAnsi="Arial" w:cs="Arial"/>
          <w:i/>
          <w:color w:val="525252"/>
          <w:sz w:val="24"/>
          <w:szCs w:val="24"/>
        </w:rPr>
        <w:t xml:space="preserve">ня </w:t>
      </w:r>
      <w:r w:rsidRPr="00F3091A">
        <w:rPr>
          <w:rFonts w:ascii="Arial" w:eastAsia="Calibri" w:hAnsi="Arial" w:cs="Arial"/>
          <w:i/>
          <w:color w:val="525252"/>
          <w:sz w:val="24"/>
          <w:szCs w:val="24"/>
        </w:rPr>
        <w:t>защиты персональных данных с 2014 года.</w:t>
      </w:r>
    </w:p>
    <w:p w14:paraId="54CEF55D" w14:textId="5AED6C4D" w:rsidR="00F3091A" w:rsidRPr="00F3091A" w:rsidRDefault="00F3091A" w:rsidP="00F3091A">
      <w:pPr>
        <w:spacing w:line="276" w:lineRule="auto"/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>
        <w:rPr>
          <w:rFonts w:ascii="Arial" w:eastAsia="Calibri" w:hAnsi="Arial" w:cs="Arial"/>
          <w:i/>
          <w:color w:val="525252"/>
          <w:sz w:val="24"/>
          <w:szCs w:val="24"/>
        </w:rPr>
        <w:t>П</w:t>
      </w:r>
      <w:r w:rsidRPr="00F3091A">
        <w:rPr>
          <w:rFonts w:ascii="Arial" w:eastAsia="Calibri" w:hAnsi="Arial" w:cs="Arial"/>
          <w:i/>
          <w:color w:val="525252"/>
          <w:sz w:val="24"/>
          <w:szCs w:val="24"/>
        </w:rPr>
        <w:t xml:space="preserve">редпринимаемые меры защиты </w:t>
      </w:r>
      <w:r>
        <w:rPr>
          <w:rFonts w:ascii="Arial" w:eastAsia="Calibri" w:hAnsi="Arial" w:cs="Arial"/>
          <w:i/>
          <w:color w:val="525252"/>
          <w:sz w:val="24"/>
          <w:szCs w:val="24"/>
        </w:rPr>
        <w:t>данных первой цифровой переписи населения России</w:t>
      </w:r>
      <w:r w:rsidRPr="00F3091A">
        <w:rPr>
          <w:rFonts w:ascii="Arial" w:eastAsia="Calibri" w:hAnsi="Arial" w:cs="Arial"/>
          <w:i/>
          <w:color w:val="525252"/>
          <w:sz w:val="24"/>
          <w:szCs w:val="24"/>
        </w:rPr>
        <w:t xml:space="preserve"> обширны. В них входит: индивидуальный пароль на планшете</w:t>
      </w:r>
      <w:r>
        <w:rPr>
          <w:rFonts w:ascii="Arial" w:eastAsia="Calibri" w:hAnsi="Arial" w:cs="Arial"/>
          <w:i/>
          <w:color w:val="525252"/>
          <w:sz w:val="24"/>
          <w:szCs w:val="24"/>
        </w:rPr>
        <w:t xml:space="preserve"> переписчика; шифрование собираемых и предаваемых данных</w:t>
      </w:r>
      <w:r w:rsidRPr="00F3091A">
        <w:rPr>
          <w:rFonts w:ascii="Arial" w:eastAsia="Calibri" w:hAnsi="Arial" w:cs="Arial"/>
          <w:i/>
          <w:color w:val="525252"/>
          <w:sz w:val="24"/>
          <w:szCs w:val="24"/>
        </w:rPr>
        <w:t xml:space="preserve">; блокировка планшетов в случае их утери; отдельный защитный контур для обработки данных переписи и многое другое. </w:t>
      </w:r>
    </w:p>
    <w:p w14:paraId="5F5D169C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14:paraId="11393DD6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FF7AF6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FF7AF6">
        <w:rPr>
          <w:rFonts w:ascii="Calibri" w:eastAsia="Calibri" w:hAnsi="Calibri" w:cs="Times New Roman"/>
        </w:rPr>
        <w:t xml:space="preserve"> </w:t>
      </w:r>
      <w:r w:rsidRPr="00FF7AF6">
        <w:rPr>
          <w:rFonts w:ascii="Arial" w:eastAsia="Calibri" w:hAnsi="Arial" w:cs="Arial"/>
          <w:b/>
          <w:color w:val="595959"/>
          <w:sz w:val="24"/>
        </w:rPr>
        <w:t>Всероссийской переписи населения</w:t>
      </w:r>
    </w:p>
    <w:p w14:paraId="5C05E214" w14:textId="77777777" w:rsidR="00FF7AF6" w:rsidRPr="00FF7AF6" w:rsidRDefault="00E31BC4" w:rsidP="00FF7AF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8" w:history="1">
        <w:r w:rsidR="00FF7AF6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14:paraId="68BF00F7" w14:textId="77777777" w:rsidR="00FF7AF6" w:rsidRPr="00FF7AF6" w:rsidRDefault="00E31BC4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9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14:paraId="0294EC8F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14:paraId="2643E1D9" w14:textId="77777777" w:rsidR="00FF7AF6" w:rsidRPr="00FF7AF6" w:rsidRDefault="00E31BC4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14:paraId="153C08A5" w14:textId="77777777" w:rsidR="00FF7AF6" w:rsidRPr="00FF7AF6" w:rsidRDefault="00E31BC4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14:paraId="3B245F02" w14:textId="77777777" w:rsidR="00FF7AF6" w:rsidRPr="00FF7AF6" w:rsidRDefault="00E31BC4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14:paraId="7D5DAAFC" w14:textId="77777777" w:rsidR="00FF7AF6" w:rsidRPr="00FF7AF6" w:rsidRDefault="00E31BC4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14:paraId="0D758EE5" w14:textId="77777777" w:rsidR="00FF7AF6" w:rsidRPr="00FF7AF6" w:rsidRDefault="00E31BC4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14:paraId="71F798B7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7C68E1F7" w14:textId="513E81B5" w:rsidR="003822C1" w:rsidRPr="003822C1" w:rsidRDefault="00FF7AF6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27DB7AFB" wp14:editId="2A09B3AB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2EEAB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6"/>
      <w:headerReference w:type="default" r:id="rId17"/>
      <w:footerReference w:type="default" r:id="rId18"/>
      <w:headerReference w:type="first" r:id="rId19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BD08DA" w14:textId="77777777" w:rsidR="00E31BC4" w:rsidRDefault="00E31BC4" w:rsidP="00A02726">
      <w:pPr>
        <w:spacing w:after="0" w:line="240" w:lineRule="auto"/>
      </w:pPr>
      <w:r>
        <w:separator/>
      </w:r>
    </w:p>
  </w:endnote>
  <w:endnote w:type="continuationSeparator" w:id="0">
    <w:p w14:paraId="045DDBCC" w14:textId="77777777" w:rsidR="00E31BC4" w:rsidRDefault="00E31BC4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56132960"/>
      <w:docPartObj>
        <w:docPartGallery w:val="Page Numbers (Bottom of Page)"/>
        <w:docPartUnique/>
      </w:docPartObj>
    </w:sdtPr>
    <w:sdtEndPr/>
    <w:sdtContent>
      <w:p w14:paraId="42D6E1AF" w14:textId="674C20D9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3943441" wp14:editId="57A5747C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1728ED8" wp14:editId="22DEA71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2BE2202" wp14:editId="632B9296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F11EBB">
          <w:rPr>
            <w:noProof/>
          </w:rPr>
          <w:t>2</w:t>
        </w:r>
        <w:r w:rsidR="0029715E">
          <w:fldChar w:fldCharType="end"/>
        </w:r>
      </w:p>
    </w:sdtContent>
  </w:sdt>
  <w:p w14:paraId="489CC64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BAA2DB" w14:textId="77777777" w:rsidR="00E31BC4" w:rsidRDefault="00E31BC4" w:rsidP="00A02726">
      <w:pPr>
        <w:spacing w:after="0" w:line="240" w:lineRule="auto"/>
      </w:pPr>
      <w:r>
        <w:separator/>
      </w:r>
    </w:p>
  </w:footnote>
  <w:footnote w:type="continuationSeparator" w:id="0">
    <w:p w14:paraId="385787DA" w14:textId="77777777" w:rsidR="00E31BC4" w:rsidRDefault="00E31BC4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F1047" w14:textId="77777777" w:rsidR="00962C5A" w:rsidRDefault="00E31BC4">
    <w:pPr>
      <w:pStyle w:val="a3"/>
    </w:pPr>
    <w:r>
      <w:rPr>
        <w:noProof/>
        <w:lang w:eastAsia="ru-RU"/>
      </w:rPr>
      <w:pict w14:anchorId="23B57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EC0624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039A2DC0" wp14:editId="4CD9CB7B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31BC4">
      <w:rPr>
        <w:noProof/>
        <w:lang w:eastAsia="ru-RU"/>
      </w:rPr>
      <w:pict w14:anchorId="5A6018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C69ADD" w14:textId="77777777" w:rsidR="00962C5A" w:rsidRDefault="00E31BC4">
    <w:pPr>
      <w:pStyle w:val="a3"/>
    </w:pPr>
    <w:r>
      <w:rPr>
        <w:noProof/>
        <w:lang w:eastAsia="ru-RU"/>
      </w:rPr>
      <w:pict w14:anchorId="19A35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Купова Наталия Валентиновна">
    <w15:presenceInfo w15:providerId="AD" w15:userId="S-1-5-21-2754494690-1183963399-2976742660-511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trackRevision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2E94"/>
    <w:rsid w:val="0000095F"/>
    <w:rsid w:val="00002E74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1CD8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852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576B"/>
    <w:rsid w:val="000F6F7A"/>
    <w:rsid w:val="000F6FF9"/>
    <w:rsid w:val="00102AF3"/>
    <w:rsid w:val="00102F4E"/>
    <w:rsid w:val="00103860"/>
    <w:rsid w:val="00103B94"/>
    <w:rsid w:val="00106693"/>
    <w:rsid w:val="00110D43"/>
    <w:rsid w:val="00113C8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4A31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6C1"/>
    <w:rsid w:val="0016789D"/>
    <w:rsid w:val="001725FD"/>
    <w:rsid w:val="00172805"/>
    <w:rsid w:val="00176083"/>
    <w:rsid w:val="00177011"/>
    <w:rsid w:val="00177A70"/>
    <w:rsid w:val="00182F96"/>
    <w:rsid w:val="0018550A"/>
    <w:rsid w:val="00186157"/>
    <w:rsid w:val="00191BA2"/>
    <w:rsid w:val="0019365F"/>
    <w:rsid w:val="00195DFC"/>
    <w:rsid w:val="00197016"/>
    <w:rsid w:val="001A0D01"/>
    <w:rsid w:val="001A2E2D"/>
    <w:rsid w:val="001A67BE"/>
    <w:rsid w:val="001A78ED"/>
    <w:rsid w:val="001B06B6"/>
    <w:rsid w:val="001B0A41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0597D"/>
    <w:rsid w:val="00213A9E"/>
    <w:rsid w:val="00214C99"/>
    <w:rsid w:val="00215209"/>
    <w:rsid w:val="00216087"/>
    <w:rsid w:val="002176FE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45B5"/>
    <w:rsid w:val="00257981"/>
    <w:rsid w:val="00257D66"/>
    <w:rsid w:val="00261D64"/>
    <w:rsid w:val="00261E52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364"/>
    <w:rsid w:val="00286AD2"/>
    <w:rsid w:val="00286F44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369B"/>
    <w:rsid w:val="002A405D"/>
    <w:rsid w:val="002A6318"/>
    <w:rsid w:val="002A660D"/>
    <w:rsid w:val="002A7A9E"/>
    <w:rsid w:val="002A7CB0"/>
    <w:rsid w:val="002B0542"/>
    <w:rsid w:val="002B2386"/>
    <w:rsid w:val="002B2C2C"/>
    <w:rsid w:val="002B30F5"/>
    <w:rsid w:val="002B3D2E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527F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2CB1"/>
    <w:rsid w:val="00346450"/>
    <w:rsid w:val="00346480"/>
    <w:rsid w:val="00352B12"/>
    <w:rsid w:val="00356689"/>
    <w:rsid w:val="003578B1"/>
    <w:rsid w:val="00362997"/>
    <w:rsid w:val="00363ECA"/>
    <w:rsid w:val="003643CD"/>
    <w:rsid w:val="0036477F"/>
    <w:rsid w:val="0036587C"/>
    <w:rsid w:val="0037240A"/>
    <w:rsid w:val="00372A26"/>
    <w:rsid w:val="00374C2E"/>
    <w:rsid w:val="00376E83"/>
    <w:rsid w:val="003822C1"/>
    <w:rsid w:val="00387584"/>
    <w:rsid w:val="003876E7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4752"/>
    <w:rsid w:val="003B5EF5"/>
    <w:rsid w:val="003B6573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61B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5FF9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4E5"/>
    <w:rsid w:val="00424450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FDB"/>
    <w:rsid w:val="004504F4"/>
    <w:rsid w:val="004510CC"/>
    <w:rsid w:val="00453227"/>
    <w:rsid w:val="00454215"/>
    <w:rsid w:val="00455605"/>
    <w:rsid w:val="0045737B"/>
    <w:rsid w:val="004607D9"/>
    <w:rsid w:val="00461A4C"/>
    <w:rsid w:val="004646D6"/>
    <w:rsid w:val="00465DB6"/>
    <w:rsid w:val="00465E55"/>
    <w:rsid w:val="00466496"/>
    <w:rsid w:val="00467E0E"/>
    <w:rsid w:val="00470661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2BD1"/>
    <w:rsid w:val="004A4441"/>
    <w:rsid w:val="004A7489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2B7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38CF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138A7"/>
    <w:rsid w:val="0052114D"/>
    <w:rsid w:val="005213C1"/>
    <w:rsid w:val="005235D0"/>
    <w:rsid w:val="00523EB6"/>
    <w:rsid w:val="0052476C"/>
    <w:rsid w:val="00524917"/>
    <w:rsid w:val="00525423"/>
    <w:rsid w:val="00530B09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03CC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30DD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21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3F1A"/>
    <w:rsid w:val="005D434E"/>
    <w:rsid w:val="005D480B"/>
    <w:rsid w:val="005D4FB4"/>
    <w:rsid w:val="005D64D4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03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2FC"/>
    <w:rsid w:val="0062191F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1CCE"/>
    <w:rsid w:val="00642B82"/>
    <w:rsid w:val="00644AED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3181"/>
    <w:rsid w:val="00665070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24F4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3584"/>
    <w:rsid w:val="00715496"/>
    <w:rsid w:val="00717308"/>
    <w:rsid w:val="00721EDD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676B8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5CBB"/>
    <w:rsid w:val="0079665C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186"/>
    <w:rsid w:val="007F3E73"/>
    <w:rsid w:val="007F5E62"/>
    <w:rsid w:val="00800BFB"/>
    <w:rsid w:val="0080159A"/>
    <w:rsid w:val="008024B5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0DB2"/>
    <w:rsid w:val="008410EF"/>
    <w:rsid w:val="00843754"/>
    <w:rsid w:val="0084641C"/>
    <w:rsid w:val="00846A03"/>
    <w:rsid w:val="00847513"/>
    <w:rsid w:val="008538DD"/>
    <w:rsid w:val="00854892"/>
    <w:rsid w:val="00856A0B"/>
    <w:rsid w:val="00860AEC"/>
    <w:rsid w:val="008712D5"/>
    <w:rsid w:val="0087165E"/>
    <w:rsid w:val="00871CDE"/>
    <w:rsid w:val="008723FF"/>
    <w:rsid w:val="00873B49"/>
    <w:rsid w:val="00874E48"/>
    <w:rsid w:val="008761D1"/>
    <w:rsid w:val="00881232"/>
    <w:rsid w:val="0088206E"/>
    <w:rsid w:val="00884BF5"/>
    <w:rsid w:val="0088542C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46D9"/>
    <w:rsid w:val="008B7335"/>
    <w:rsid w:val="008C1281"/>
    <w:rsid w:val="008C2169"/>
    <w:rsid w:val="008C23D2"/>
    <w:rsid w:val="008C3436"/>
    <w:rsid w:val="008C576F"/>
    <w:rsid w:val="008D470E"/>
    <w:rsid w:val="008D6D58"/>
    <w:rsid w:val="008E159A"/>
    <w:rsid w:val="008E179C"/>
    <w:rsid w:val="008E3DB5"/>
    <w:rsid w:val="008E4447"/>
    <w:rsid w:val="008E6A43"/>
    <w:rsid w:val="008E7480"/>
    <w:rsid w:val="008F0D55"/>
    <w:rsid w:val="008F0E7A"/>
    <w:rsid w:val="008F0FB0"/>
    <w:rsid w:val="008F237D"/>
    <w:rsid w:val="008F69D5"/>
    <w:rsid w:val="00901A2F"/>
    <w:rsid w:val="009059DE"/>
    <w:rsid w:val="0090711C"/>
    <w:rsid w:val="0090752A"/>
    <w:rsid w:val="00911FE8"/>
    <w:rsid w:val="0091228F"/>
    <w:rsid w:val="00912ADB"/>
    <w:rsid w:val="00915608"/>
    <w:rsid w:val="009166CA"/>
    <w:rsid w:val="009168EF"/>
    <w:rsid w:val="00920642"/>
    <w:rsid w:val="00921727"/>
    <w:rsid w:val="00921F8A"/>
    <w:rsid w:val="0092262A"/>
    <w:rsid w:val="009227D0"/>
    <w:rsid w:val="00926E63"/>
    <w:rsid w:val="00927551"/>
    <w:rsid w:val="009316AB"/>
    <w:rsid w:val="009326F9"/>
    <w:rsid w:val="00932824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383"/>
    <w:rsid w:val="00961562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3549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4299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6E57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04FA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C42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0DDB"/>
    <w:rsid w:val="00A711A7"/>
    <w:rsid w:val="00A72AE0"/>
    <w:rsid w:val="00A770D0"/>
    <w:rsid w:val="00A778B4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1CDF"/>
    <w:rsid w:val="00B4310D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60A1"/>
    <w:rsid w:val="00B66894"/>
    <w:rsid w:val="00B74C0A"/>
    <w:rsid w:val="00B75198"/>
    <w:rsid w:val="00B760E3"/>
    <w:rsid w:val="00B77ACD"/>
    <w:rsid w:val="00B80983"/>
    <w:rsid w:val="00B82EFA"/>
    <w:rsid w:val="00B83811"/>
    <w:rsid w:val="00B83F94"/>
    <w:rsid w:val="00B846AE"/>
    <w:rsid w:val="00B908A1"/>
    <w:rsid w:val="00B90C98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1D2"/>
    <w:rsid w:val="00BB6B07"/>
    <w:rsid w:val="00BC0BD0"/>
    <w:rsid w:val="00BC2AC6"/>
    <w:rsid w:val="00BC3B97"/>
    <w:rsid w:val="00BC3BA3"/>
    <w:rsid w:val="00BC4305"/>
    <w:rsid w:val="00BC512D"/>
    <w:rsid w:val="00BC54AD"/>
    <w:rsid w:val="00BC61CE"/>
    <w:rsid w:val="00BC75CD"/>
    <w:rsid w:val="00BC7E43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4084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3F41"/>
    <w:rsid w:val="00C96B45"/>
    <w:rsid w:val="00C97BBA"/>
    <w:rsid w:val="00C97DF5"/>
    <w:rsid w:val="00C97F28"/>
    <w:rsid w:val="00CA2ECF"/>
    <w:rsid w:val="00CA3EFB"/>
    <w:rsid w:val="00CA5AA2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6F8"/>
    <w:rsid w:val="00CD69F5"/>
    <w:rsid w:val="00CD6FB6"/>
    <w:rsid w:val="00CD76E5"/>
    <w:rsid w:val="00CE1C60"/>
    <w:rsid w:val="00CE2505"/>
    <w:rsid w:val="00CE2525"/>
    <w:rsid w:val="00CE28C3"/>
    <w:rsid w:val="00CE6413"/>
    <w:rsid w:val="00CE7B86"/>
    <w:rsid w:val="00CF19C8"/>
    <w:rsid w:val="00CF447D"/>
    <w:rsid w:val="00CF4F7E"/>
    <w:rsid w:val="00CF65B7"/>
    <w:rsid w:val="00CF75C9"/>
    <w:rsid w:val="00D0157E"/>
    <w:rsid w:val="00D02BA4"/>
    <w:rsid w:val="00D03D09"/>
    <w:rsid w:val="00D06281"/>
    <w:rsid w:val="00D06B97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164E"/>
    <w:rsid w:val="00D227E5"/>
    <w:rsid w:val="00D2655F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679FB"/>
    <w:rsid w:val="00D701FF"/>
    <w:rsid w:val="00D7336A"/>
    <w:rsid w:val="00D7337E"/>
    <w:rsid w:val="00D7579F"/>
    <w:rsid w:val="00D8295E"/>
    <w:rsid w:val="00D82E3E"/>
    <w:rsid w:val="00D83F35"/>
    <w:rsid w:val="00D843FF"/>
    <w:rsid w:val="00D85C47"/>
    <w:rsid w:val="00D86089"/>
    <w:rsid w:val="00D92211"/>
    <w:rsid w:val="00D944DA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37B3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5E57"/>
    <w:rsid w:val="00DB625C"/>
    <w:rsid w:val="00DB6AF0"/>
    <w:rsid w:val="00DB7F9F"/>
    <w:rsid w:val="00DC0546"/>
    <w:rsid w:val="00DC7186"/>
    <w:rsid w:val="00DD1B1D"/>
    <w:rsid w:val="00DD5420"/>
    <w:rsid w:val="00DD6A1F"/>
    <w:rsid w:val="00DE0735"/>
    <w:rsid w:val="00DE0983"/>
    <w:rsid w:val="00DE1282"/>
    <w:rsid w:val="00DE2094"/>
    <w:rsid w:val="00DE2B90"/>
    <w:rsid w:val="00DE39D5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3BDB"/>
    <w:rsid w:val="00E04162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BC4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1C17"/>
    <w:rsid w:val="00E84264"/>
    <w:rsid w:val="00E859F9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0E52"/>
    <w:rsid w:val="00ED1997"/>
    <w:rsid w:val="00ED2ED6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581D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1EBB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091A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262D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D0E0B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8092A41"/>
  <w15:docId w15:val="{DD3FA3E9-5D08-4C2F-AA20-FB6886A50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strana2020.ru" TargetMode="External"/><Relationship Id="rId13" Type="http://schemas.openxmlformats.org/officeDocument/2006/relationships/hyperlink" Target="https://www.instagram.com/strana2020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hyperlink" Target="https://ok.ru/strana202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strana2020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hyperlink" Target="https://www.facebook.com/strana2020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www.strana2020.ru" TargetMode="External"/><Relationship Id="rId14" Type="http://schemas.openxmlformats.org/officeDocument/2006/relationships/hyperlink" Target="https://www.youtube.com/channel/UCgTKw3dQVvCVGJuHqiWG5Zg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17BAA-1985-4962-94BE-03AE19920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945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Купова Наталия Валентиновна</cp:lastModifiedBy>
  <cp:revision>3</cp:revision>
  <cp:lastPrinted>2020-02-13T18:03:00Z</cp:lastPrinted>
  <dcterms:created xsi:type="dcterms:W3CDTF">2021-01-28T07:46:00Z</dcterms:created>
  <dcterms:modified xsi:type="dcterms:W3CDTF">2021-01-29T08:00:00Z</dcterms:modified>
</cp:coreProperties>
</file>