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E76" w:rsidRDefault="000E6E76" w:rsidP="0021096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</w:p>
    <w:p w:rsidR="000E6E76" w:rsidRDefault="000E6E76" w:rsidP="00C2067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СЕЛЬСКОГО ПОСЕЛЕНИЯ ИШНЯ</w:t>
      </w:r>
    </w:p>
    <w:p w:rsidR="000E6E76" w:rsidRDefault="000E6E76" w:rsidP="00C2067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0E6E76" w:rsidRDefault="000E6E76" w:rsidP="00C2067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sz w:val="32"/>
          <w:szCs w:val="32"/>
        </w:rPr>
        <w:t>ПОСТАНОВЛЕНИЕ</w:t>
      </w:r>
    </w:p>
    <w:p w:rsidR="000E6E76" w:rsidRDefault="000E6E76" w:rsidP="00C2067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E6E76" w:rsidRDefault="000E6E76" w:rsidP="00C2067C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 14 января  2013 г.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№ 5</w:t>
      </w:r>
    </w:p>
    <w:p w:rsidR="000E6E76" w:rsidRDefault="000E6E76" w:rsidP="00C2067C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р.п. Ишня </w:t>
      </w:r>
    </w:p>
    <w:p w:rsidR="000E6E76" w:rsidRDefault="000E6E76" w:rsidP="00C2067C">
      <w:pPr>
        <w:ind w:firstLine="709"/>
        <w:jc w:val="center"/>
        <w:outlineLvl w:val="0"/>
        <w:rPr>
          <w:b/>
          <w:bCs/>
          <w:snapToGrid w:val="0"/>
          <w:sz w:val="10"/>
          <w:szCs w:val="10"/>
        </w:rPr>
      </w:pPr>
    </w:p>
    <w:p w:rsidR="000E6E76" w:rsidRDefault="000E6E76" w:rsidP="00C2067C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 внесении изменений в постановление</w:t>
      </w:r>
    </w:p>
    <w:p w:rsidR="000E6E76" w:rsidRDefault="000E6E76" w:rsidP="00C2067C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Администрации сельского поселения Ишня</w:t>
      </w:r>
    </w:p>
    <w:p w:rsidR="000E6E76" w:rsidRDefault="000E6E76" w:rsidP="00C2067C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от 30.12.2011года №172</w:t>
      </w:r>
    </w:p>
    <w:p w:rsidR="000E6E76" w:rsidRDefault="000E6E76" w:rsidP="00C2067C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О Сводном отраслевом перечне </w:t>
      </w:r>
    </w:p>
    <w:p w:rsidR="000E6E76" w:rsidRDefault="000E6E76" w:rsidP="00C2067C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муниципальных услуг (работ), </w:t>
      </w:r>
    </w:p>
    <w:p w:rsidR="000E6E76" w:rsidRDefault="000E6E76" w:rsidP="00C2067C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оказываемых (выполняемых) муниципальными</w:t>
      </w:r>
    </w:p>
    <w:p w:rsidR="000E6E76" w:rsidRDefault="000E6E76" w:rsidP="00C2067C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учреждениями сельского поселения Ишня</w:t>
      </w:r>
    </w:p>
    <w:p w:rsidR="000E6E76" w:rsidRDefault="000E6E76" w:rsidP="00C2067C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за счет бюджетных средств</w:t>
      </w:r>
    </w:p>
    <w:p w:rsidR="000E6E76" w:rsidRDefault="000E6E76" w:rsidP="00C2067C">
      <w:pPr>
        <w:ind w:firstLine="709"/>
        <w:jc w:val="both"/>
        <w:rPr>
          <w:snapToGrid w:val="0"/>
          <w:sz w:val="10"/>
          <w:szCs w:val="10"/>
        </w:rPr>
      </w:pPr>
    </w:p>
    <w:p w:rsidR="000E6E76" w:rsidRDefault="000E6E76" w:rsidP="00EB37D0">
      <w:pPr>
        <w:jc w:val="both"/>
        <w:rPr>
          <w:snapToGrid w:val="0"/>
          <w:sz w:val="28"/>
          <w:szCs w:val="28"/>
        </w:rPr>
      </w:pPr>
    </w:p>
    <w:p w:rsidR="000E6E76" w:rsidRPr="00A35F10" w:rsidRDefault="000E6E76" w:rsidP="00C206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внесением  изменений в   постановление Правительства Ярославской области от 13.07.2011 № 513-п «О Сводном отраслевом перечне государственных и муниципальных услуг (работ), оказываемых (выполняемых) государственными и муниципальными учреждениями Ярославской области за счет бюджетных средств»   Администрация сельского поселения </w:t>
      </w:r>
      <w:r w:rsidRPr="00A35F10">
        <w:rPr>
          <w:sz w:val="28"/>
          <w:szCs w:val="28"/>
        </w:rPr>
        <w:t xml:space="preserve"> ПОСТАНОВЛЯЕТ:</w:t>
      </w:r>
    </w:p>
    <w:p w:rsidR="000E6E76" w:rsidRDefault="000E6E76" w:rsidP="007A038F">
      <w:pPr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1.  Внести изменение </w:t>
      </w:r>
      <w:r>
        <w:rPr>
          <w:snapToGrid w:val="0"/>
          <w:sz w:val="28"/>
          <w:szCs w:val="28"/>
        </w:rPr>
        <w:t xml:space="preserve">в постановление Администрации сельского поселения Ишня от 30.12.2011года №172 «О Сводном отраслевом перечне муниципальных услуг (работ), оказываемых (выполняемых) муниципальными учреждениями сельского поселения Ишня за счет бюджетных средств», изложив </w:t>
      </w:r>
      <w:r>
        <w:rPr>
          <w:sz w:val="28"/>
          <w:szCs w:val="28"/>
        </w:rPr>
        <w:t xml:space="preserve"> Сводный отраслевой перечень муниципальных услуг (работ), оказываемых (выполняемых) муниципальными учреждениями за счет бюджетных средств, утвержденный постановлением в новой редакции (прилагается).</w:t>
      </w:r>
    </w:p>
    <w:p w:rsidR="000E6E76" w:rsidRDefault="000E6E76" w:rsidP="000F137B">
      <w:pPr>
        <w:outlineLvl w:val="0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        2.Признать утратившим силу постановление Администрации сельского поселения Ишня от 07.11.2012 №122 «</w:t>
      </w:r>
      <w:r>
        <w:rPr>
          <w:snapToGrid w:val="0"/>
          <w:sz w:val="28"/>
          <w:szCs w:val="28"/>
        </w:rPr>
        <w:t>О внесении изменений в постановление</w:t>
      </w:r>
    </w:p>
    <w:p w:rsidR="000E6E76" w:rsidRDefault="000E6E76" w:rsidP="000F137B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Администрации сельского поселения Ишня от 30.12.2011года №172 «О Сводном отраслевом перечне муниципальных услуг (работ),оказываемых (выполняемых) муниципальными учреждениями сельского поселения Ишняза счет бюджетных средств».</w:t>
      </w:r>
    </w:p>
    <w:p w:rsidR="000E6E76" w:rsidRDefault="000E6E76" w:rsidP="000F137B">
      <w:pPr>
        <w:ind w:firstLine="709"/>
        <w:jc w:val="both"/>
        <w:rPr>
          <w:snapToGrid w:val="0"/>
          <w:sz w:val="10"/>
          <w:szCs w:val="10"/>
        </w:rPr>
      </w:pPr>
    </w:p>
    <w:p w:rsidR="000E6E76" w:rsidRDefault="000E6E76" w:rsidP="00B074EF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3.</w:t>
      </w:r>
      <w:r w:rsidRPr="00B074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Настоящее Постановление разместить на официальном сайте Администрации сельского поселения Ишня в сети Интернет.</w:t>
      </w:r>
    </w:p>
    <w:p w:rsidR="000E6E76" w:rsidRPr="00A35F10" w:rsidRDefault="000E6E76" w:rsidP="00B074EF">
      <w:pPr>
        <w:jc w:val="both"/>
        <w:rPr>
          <w:snapToGrid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4</w:t>
      </w:r>
      <w:r>
        <w:rPr>
          <w:snapToGrid w:val="0"/>
          <w:sz w:val="28"/>
          <w:szCs w:val="28"/>
        </w:rPr>
        <w:t>.</w:t>
      </w:r>
      <w:r w:rsidRPr="00A35F10">
        <w:rPr>
          <w:snapToGrid w:val="0"/>
          <w:sz w:val="28"/>
          <w:szCs w:val="28"/>
        </w:rPr>
        <w:t xml:space="preserve"> Контроль за исполнением постановления возложить на заместителя </w:t>
      </w:r>
      <w:r>
        <w:rPr>
          <w:snapToGrid w:val="0"/>
          <w:sz w:val="28"/>
          <w:szCs w:val="28"/>
        </w:rPr>
        <w:t>Главы Администрации – начальника отдела по управлению делами Горшкову Л.Л.</w:t>
      </w:r>
    </w:p>
    <w:p w:rsidR="000E6E76" w:rsidRDefault="000E6E76" w:rsidP="00C206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Постановление вступает в силу с момента подписания.</w:t>
      </w:r>
    </w:p>
    <w:p w:rsidR="000E6E76" w:rsidRDefault="000E6E76" w:rsidP="00C2067C">
      <w:pPr>
        <w:ind w:right="-1"/>
        <w:jc w:val="both"/>
        <w:rPr>
          <w:sz w:val="28"/>
          <w:szCs w:val="28"/>
        </w:rPr>
      </w:pPr>
    </w:p>
    <w:p w:rsidR="000E6E76" w:rsidRDefault="000E6E76" w:rsidP="00C2067C">
      <w:pPr>
        <w:ind w:firstLine="709"/>
        <w:jc w:val="both"/>
        <w:outlineLvl w:val="0"/>
        <w:rPr>
          <w:snapToGrid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E6E76" w:rsidRPr="00861960" w:rsidRDefault="000E6E76" w:rsidP="00B074EF">
      <w:r w:rsidRPr="00861960">
        <w:rPr>
          <w:sz w:val="28"/>
          <w:szCs w:val="28"/>
        </w:rPr>
        <w:t xml:space="preserve">Глава сельского поселения Ишня:          </w:t>
      </w:r>
      <w:r>
        <w:rPr>
          <w:sz w:val="28"/>
          <w:szCs w:val="28"/>
        </w:rPr>
        <w:t xml:space="preserve">                 </w:t>
      </w:r>
      <w:r w:rsidRPr="00861960">
        <w:rPr>
          <w:sz w:val="28"/>
          <w:szCs w:val="28"/>
        </w:rPr>
        <w:t xml:space="preserve">                     Н.С.Савельев</w:t>
      </w:r>
    </w:p>
    <w:p w:rsidR="000E6E76" w:rsidRDefault="000E6E76" w:rsidP="00C2067C">
      <w:pPr>
        <w:pStyle w:val="a"/>
        <w:tabs>
          <w:tab w:val="left" w:pos="7020"/>
        </w:tabs>
        <w:spacing w:before="0"/>
        <w:ind w:firstLine="0"/>
        <w:jc w:val="left"/>
        <w:rPr>
          <w:sz w:val="28"/>
          <w:szCs w:val="28"/>
        </w:rPr>
      </w:pPr>
    </w:p>
    <w:p w:rsidR="000E6E76" w:rsidRDefault="000E6E76" w:rsidP="003F0824">
      <w:pPr>
        <w:jc w:val="right"/>
        <w:rPr>
          <w:color w:val="000000"/>
          <w:sz w:val="28"/>
          <w:szCs w:val="28"/>
        </w:rPr>
        <w:sectPr w:rsidR="000E6E76" w:rsidSect="00DB3055">
          <w:footerReference w:type="default" r:id="rId7"/>
          <w:pgSz w:w="11906" w:h="16838"/>
          <w:pgMar w:top="1134" w:right="567" w:bottom="1134" w:left="1134" w:header="709" w:footer="709" w:gutter="0"/>
          <w:cols w:space="708"/>
          <w:titlePg/>
        </w:sectPr>
      </w:pPr>
    </w:p>
    <w:p w:rsidR="000E6E76" w:rsidRDefault="000E6E76" w:rsidP="00354791">
      <w:pPr>
        <w:tabs>
          <w:tab w:val="left" w:pos="10600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Утвержден </w:t>
      </w:r>
    </w:p>
    <w:p w:rsidR="000E6E76" w:rsidRDefault="000E6E76" w:rsidP="00354791">
      <w:pPr>
        <w:tabs>
          <w:tab w:val="left" w:pos="10600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постановлением Администрации сельского</w:t>
      </w:r>
    </w:p>
    <w:p w:rsidR="000E6E76" w:rsidRDefault="000E6E76" w:rsidP="00354791">
      <w:pPr>
        <w:tabs>
          <w:tab w:val="left" w:pos="10600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поселения Ишня от 30.12.2011г. №172 </w:t>
      </w:r>
    </w:p>
    <w:p w:rsidR="000E6E76" w:rsidRDefault="000E6E76" w:rsidP="00354791">
      <w:pPr>
        <w:tabs>
          <w:tab w:val="left" w:pos="10600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(в редакции постановления Администрации </w:t>
      </w:r>
    </w:p>
    <w:p w:rsidR="000E6E76" w:rsidRDefault="000E6E76" w:rsidP="00354791">
      <w:pPr>
        <w:tabs>
          <w:tab w:val="left" w:pos="10600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 Ишня от 14.01.2013г.№  5 )</w:t>
      </w:r>
    </w:p>
    <w:p w:rsidR="000E6E76" w:rsidRPr="006231C3" w:rsidRDefault="000E6E76" w:rsidP="00354791">
      <w:pPr>
        <w:tabs>
          <w:tab w:val="left" w:pos="10600"/>
        </w:tabs>
        <w:jc w:val="right"/>
        <w:rPr>
          <w:color w:val="000000"/>
          <w:sz w:val="28"/>
          <w:szCs w:val="28"/>
        </w:rPr>
      </w:pPr>
    </w:p>
    <w:p w:rsidR="000E6E76" w:rsidRPr="007641A3" w:rsidRDefault="000E6E76" w:rsidP="003F082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СВОДНЫЙ ОТРАСЛЕВОЙ </w:t>
      </w:r>
      <w:r w:rsidRPr="007641A3">
        <w:rPr>
          <w:b/>
          <w:bCs/>
          <w:color w:val="000000"/>
          <w:sz w:val="28"/>
          <w:szCs w:val="28"/>
        </w:rPr>
        <w:t xml:space="preserve">ПЕРЕЧЕНЬ </w:t>
      </w:r>
      <w:r>
        <w:rPr>
          <w:b/>
          <w:bCs/>
          <w:color w:val="000000"/>
          <w:sz w:val="28"/>
          <w:szCs w:val="28"/>
        </w:rPr>
        <w:t xml:space="preserve">МУНИЦИПАЛЬНЫХ </w:t>
      </w:r>
      <w:r w:rsidRPr="007641A3">
        <w:rPr>
          <w:b/>
          <w:bCs/>
          <w:color w:val="000000"/>
          <w:sz w:val="28"/>
          <w:szCs w:val="28"/>
        </w:rPr>
        <w:t>УСЛУГ (РАБОТ),</w:t>
      </w:r>
      <w:r w:rsidRPr="007641A3">
        <w:rPr>
          <w:b/>
          <w:bCs/>
          <w:color w:val="000000"/>
          <w:sz w:val="28"/>
          <w:szCs w:val="28"/>
        </w:rPr>
        <w:br/>
        <w:t xml:space="preserve">ОКАЗЫВАЕМЫХ (ВЫПОЛНЯЕМЫХ) МУНИЦИПАЛЬНЫМИ УЧРЕЖДЕНИЯМИ, НАХОДЯЩИМИСЯ В ВЕДЕНИИ </w:t>
      </w:r>
      <w:r>
        <w:rPr>
          <w:b/>
          <w:bCs/>
          <w:color w:val="000000"/>
          <w:sz w:val="28"/>
          <w:szCs w:val="28"/>
        </w:rPr>
        <w:t>СЕЛЬСКОГО ПОСЕЛЕНИЯ ИШНЯ</w:t>
      </w:r>
      <w:r w:rsidRPr="007641A3">
        <w:rPr>
          <w:b/>
          <w:bCs/>
          <w:color w:val="000000"/>
          <w:sz w:val="28"/>
          <w:szCs w:val="28"/>
        </w:rPr>
        <w:t xml:space="preserve">  </w:t>
      </w:r>
    </w:p>
    <w:p w:rsidR="000E6E76" w:rsidRPr="007641A3" w:rsidRDefault="000E6E76" w:rsidP="003F0824">
      <w:pPr>
        <w:jc w:val="center"/>
        <w:rPr>
          <w:b/>
          <w:bCs/>
          <w:color w:val="000000"/>
          <w:sz w:val="28"/>
          <w:szCs w:val="28"/>
        </w:rPr>
      </w:pPr>
    </w:p>
    <w:p w:rsidR="000E6E76" w:rsidRPr="00F64AEB" w:rsidRDefault="000E6E76" w:rsidP="003F0824">
      <w:pPr>
        <w:jc w:val="center"/>
        <w:rPr>
          <w:b/>
          <w:bCs/>
          <w:color w:val="000000"/>
          <w:lang w:val="en-US"/>
        </w:rPr>
      </w:pPr>
      <w:r w:rsidRPr="00F64AEB">
        <w:rPr>
          <w:b/>
          <w:bCs/>
          <w:color w:val="000000"/>
        </w:rPr>
        <w:t>Часть 1.  Услуги</w:t>
      </w:r>
    </w:p>
    <w:tbl>
      <w:tblPr>
        <w:tblW w:w="16046" w:type="dxa"/>
        <w:tblInd w:w="-106" w:type="dxa"/>
        <w:tblLayout w:type="fixed"/>
        <w:tblLook w:val="00A0"/>
      </w:tblPr>
      <w:tblGrid>
        <w:gridCol w:w="664"/>
        <w:gridCol w:w="187"/>
        <w:gridCol w:w="70"/>
        <w:gridCol w:w="3472"/>
        <w:gridCol w:w="35"/>
        <w:gridCol w:w="3060"/>
        <w:gridCol w:w="2880"/>
        <w:gridCol w:w="2880"/>
        <w:gridCol w:w="103"/>
        <w:gridCol w:w="40"/>
        <w:gridCol w:w="2377"/>
        <w:gridCol w:w="33"/>
        <w:gridCol w:w="245"/>
      </w:tblGrid>
      <w:tr w:rsidR="000E6E76" w:rsidRPr="007641A3">
        <w:trPr>
          <w:gridAfter w:val="1"/>
          <w:wAfter w:w="245" w:type="dxa"/>
          <w:trHeight w:val="99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№ п/п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Наименование услуги (группы услуг)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Категория потребителей услуги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 xml:space="preserve">Единица измерения объема услуги 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Наименование показателя качества услуги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 xml:space="preserve">Поставщик(и) услуги </w:t>
            </w:r>
          </w:p>
        </w:tc>
      </w:tr>
      <w:tr w:rsidR="000E6E76" w:rsidRPr="007641A3">
        <w:trPr>
          <w:gridAfter w:val="1"/>
          <w:wAfter w:w="245" w:type="dxa"/>
          <w:trHeight w:val="261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1</w:t>
            </w:r>
          </w:p>
        </w:tc>
        <w:tc>
          <w:tcPr>
            <w:tcW w:w="3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2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5</w:t>
            </w: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6</w:t>
            </w:r>
          </w:p>
        </w:tc>
      </w:tr>
      <w:tr w:rsidR="000E6E76" w:rsidRPr="007641A3">
        <w:trPr>
          <w:gridAfter w:val="2"/>
          <w:wAfter w:w="278" w:type="dxa"/>
          <w:trHeight w:val="330"/>
        </w:trPr>
        <w:tc>
          <w:tcPr>
            <w:tcW w:w="1576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76" w:rsidRPr="005F666D" w:rsidRDefault="000E6E76" w:rsidP="005F666D">
            <w:pPr>
              <w:pStyle w:val="ListParagraph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6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I. Государственные услуги, оказываемые муниципальными учреждениями в рамках переданных государственных полномочий</w:t>
            </w:r>
          </w:p>
        </w:tc>
      </w:tr>
      <w:tr w:rsidR="000E6E76" w:rsidRPr="007641A3">
        <w:trPr>
          <w:gridAfter w:val="2"/>
          <w:wAfter w:w="278" w:type="dxa"/>
          <w:trHeight w:val="376"/>
        </w:trPr>
        <w:tc>
          <w:tcPr>
            <w:tcW w:w="157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b/>
                <w:bCs/>
                <w:color w:val="000000"/>
              </w:rPr>
            </w:pPr>
            <w:r w:rsidRPr="007641A3">
              <w:rPr>
                <w:b/>
                <w:bCs/>
                <w:color w:val="000000"/>
              </w:rPr>
              <w:t xml:space="preserve">Раздел </w:t>
            </w:r>
            <w:r>
              <w:rPr>
                <w:b/>
                <w:bCs/>
                <w:color w:val="000000"/>
                <w:lang w:val="en-US"/>
              </w:rPr>
              <w:t>I</w:t>
            </w:r>
            <w:r w:rsidRPr="007641A3">
              <w:rPr>
                <w:b/>
                <w:bCs/>
                <w:color w:val="000000"/>
              </w:rPr>
              <w:t xml:space="preserve">I. Муниципальные услуги, оказываемые муниципальными учреждениями в рамках полномочий </w:t>
            </w:r>
            <w:r>
              <w:rPr>
                <w:b/>
                <w:bCs/>
                <w:color w:val="000000"/>
              </w:rPr>
              <w:t>местного значения поселений.</w:t>
            </w:r>
          </w:p>
        </w:tc>
      </w:tr>
      <w:tr w:rsidR="000E6E76" w:rsidRPr="007641A3">
        <w:trPr>
          <w:gridAfter w:val="2"/>
          <w:wAfter w:w="278" w:type="dxa"/>
          <w:trHeight w:val="506"/>
        </w:trPr>
        <w:tc>
          <w:tcPr>
            <w:tcW w:w="1576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Default="000E6E76" w:rsidP="00383C34">
            <w:pPr>
              <w:ind w:left="420"/>
              <w:jc w:val="center"/>
              <w:rPr>
                <w:color w:val="000000"/>
              </w:rPr>
            </w:pPr>
          </w:p>
          <w:p w:rsidR="000E6E76" w:rsidRPr="006414E9" w:rsidRDefault="000E6E76" w:rsidP="00741C18">
            <w:pPr>
              <w:ind w:left="3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1.К</w:t>
            </w:r>
            <w:r w:rsidRPr="007641A3">
              <w:rPr>
                <w:b/>
                <w:bCs/>
                <w:color w:val="000000"/>
              </w:rPr>
              <w:t>ультура</w:t>
            </w:r>
          </w:p>
        </w:tc>
      </w:tr>
      <w:tr w:rsidR="000E6E76" w:rsidRPr="007641A3">
        <w:trPr>
          <w:gridAfter w:val="2"/>
          <w:wAfter w:w="278" w:type="dxa"/>
          <w:trHeight w:val="32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76" w:rsidRPr="007641A3" w:rsidRDefault="000E6E76" w:rsidP="00636E3B">
            <w:pPr>
              <w:rPr>
                <w:color w:val="000000"/>
              </w:rPr>
            </w:pPr>
            <w:r w:rsidRPr="007641A3">
              <w:rPr>
                <w:color w:val="000000"/>
              </w:rPr>
              <w:t>1.</w:t>
            </w:r>
            <w:r>
              <w:rPr>
                <w:color w:val="000000"/>
              </w:rPr>
              <w:t>1</w:t>
            </w:r>
            <w:r w:rsidRPr="007641A3">
              <w:rPr>
                <w:color w:val="000000"/>
              </w:rPr>
              <w:t>.</w:t>
            </w:r>
          </w:p>
        </w:tc>
        <w:tc>
          <w:tcPr>
            <w:tcW w:w="35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E76" w:rsidRPr="007641A3" w:rsidRDefault="000E6E76" w:rsidP="00636E3B">
            <w:pPr>
              <w:rPr>
                <w:color w:val="000000"/>
              </w:rPr>
            </w:pPr>
            <w:r w:rsidRPr="007641A3">
              <w:rPr>
                <w:color w:val="000000"/>
              </w:rPr>
              <w:t>Показ спектаклей, концертов и концертных программ, кинопрограмм и иных зрелищных программ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E76" w:rsidRPr="007641A3" w:rsidRDefault="000E6E76" w:rsidP="00383C34">
            <w:pPr>
              <w:rPr>
                <w:color w:val="000000"/>
              </w:rPr>
            </w:pPr>
            <w:r w:rsidRPr="007641A3">
              <w:rPr>
                <w:color w:val="000000"/>
              </w:rPr>
              <w:t>физические лица, юридические лица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  <w:r w:rsidRPr="007641A3">
              <w:rPr>
                <w:color w:val="000000"/>
              </w:rPr>
              <w:t xml:space="preserve"> публичных показов на стационаре и на гастролях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E76" w:rsidRPr="000C66A8" w:rsidRDefault="000E6E76" w:rsidP="00636E3B">
            <w:pPr>
              <w:rPr>
                <w:ins w:id="0" w:author="1" w:date="2011-11-14T15:49:00Z"/>
              </w:rPr>
            </w:pPr>
            <w:r>
              <w:t xml:space="preserve"> Количество посещений.</w:t>
            </w:r>
          </w:p>
          <w:p w:rsidR="000E6E76" w:rsidRPr="007641A3" w:rsidRDefault="000E6E76" w:rsidP="00636E3B">
            <w:pPr>
              <w:rPr>
                <w:color w:val="000000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 Ишненский СДК,  МУ Марковский  СДК,  МУ Шурскольский СДК</w:t>
            </w:r>
            <w:r w:rsidRPr="007641A3">
              <w:rPr>
                <w:color w:val="000000"/>
              </w:rPr>
              <w:t xml:space="preserve">  </w:t>
            </w:r>
          </w:p>
        </w:tc>
      </w:tr>
      <w:tr w:rsidR="000E6E76" w:rsidRPr="007641A3">
        <w:trPr>
          <w:gridAfter w:val="2"/>
          <w:wAfter w:w="278" w:type="dxa"/>
          <w:trHeight w:val="32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76" w:rsidRPr="00C93E1F" w:rsidRDefault="000E6E76" w:rsidP="008B2A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C93E1F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Pr="00C93E1F">
              <w:rPr>
                <w:color w:val="000000"/>
              </w:rPr>
              <w:t>.</w:t>
            </w:r>
          </w:p>
        </w:tc>
        <w:tc>
          <w:tcPr>
            <w:tcW w:w="35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E76" w:rsidRPr="005916CE" w:rsidRDefault="000E6E76" w:rsidP="008B2ADA">
            <w:pPr>
              <w:rPr>
                <w:color w:val="000000"/>
              </w:rPr>
            </w:pPr>
            <w:r w:rsidRPr="005916CE">
              <w:rPr>
                <w:color w:val="000000"/>
              </w:rPr>
              <w:t>Досуговая услуга на базе клубных формирований (творческих коллективов, студий, кружков, секций, любительских объединений, клубов по интересам)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E76" w:rsidRPr="00C93E1F" w:rsidRDefault="000E6E76" w:rsidP="008B2ADA">
            <w:pPr>
              <w:jc w:val="center"/>
              <w:rPr>
                <w:color w:val="000000"/>
              </w:rPr>
            </w:pPr>
            <w:r w:rsidRPr="00C93E1F">
              <w:rPr>
                <w:color w:val="000000"/>
              </w:rPr>
              <w:t>физические лица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E76" w:rsidRPr="00C93E1F" w:rsidRDefault="000E6E76" w:rsidP="008B2ADA">
            <w:pPr>
              <w:jc w:val="center"/>
              <w:rPr>
                <w:color w:val="000000"/>
              </w:rPr>
            </w:pPr>
            <w:r w:rsidRPr="00C93E1F">
              <w:rPr>
                <w:color w:val="000000"/>
              </w:rPr>
              <w:t xml:space="preserve"> единиц клубных формирований</w:t>
            </w:r>
            <w:r>
              <w:rPr>
                <w:color w:val="000000"/>
              </w:rPr>
              <w:t>/</w:t>
            </w:r>
            <w:r w:rsidRPr="00C93E1F">
              <w:rPr>
                <w:color w:val="000000"/>
              </w:rPr>
              <w:t xml:space="preserve"> человеко-часов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E76" w:rsidRDefault="000E6E76" w:rsidP="00012FCE">
            <w:pPr>
              <w:ind w:left="72"/>
            </w:pPr>
            <w:r w:rsidRPr="00012FCE">
              <w:t>Наполняемость творческих коллективов, кружков, секций, любительских объединений</w:t>
            </w:r>
          </w:p>
          <w:p w:rsidR="000E6E76" w:rsidRPr="00C93E1F" w:rsidRDefault="000E6E76" w:rsidP="00E835D7">
            <w:pPr>
              <w:ind w:left="360"/>
              <w:rPr>
                <w:color w:val="000000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E76" w:rsidRPr="00C93E1F" w:rsidRDefault="000E6E76" w:rsidP="008B2A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 Ишненский СДК,  МУ Марковский  СДК,  МУ Шурскольский СДК</w:t>
            </w:r>
            <w:r w:rsidRPr="007641A3">
              <w:rPr>
                <w:color w:val="000000"/>
              </w:rPr>
              <w:t xml:space="preserve">  </w:t>
            </w:r>
          </w:p>
        </w:tc>
      </w:tr>
      <w:tr w:rsidR="000E6E76" w:rsidRPr="007641A3">
        <w:trPr>
          <w:gridAfter w:val="2"/>
          <w:wAfter w:w="278" w:type="dxa"/>
          <w:trHeight w:val="32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76" w:rsidRPr="00241051" w:rsidRDefault="000E6E76" w:rsidP="003F482A">
            <w:pPr>
              <w:rPr>
                <w:color w:val="000000"/>
              </w:rPr>
            </w:pPr>
          </w:p>
        </w:tc>
        <w:tc>
          <w:tcPr>
            <w:tcW w:w="149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E76" w:rsidRPr="00241051" w:rsidRDefault="000E6E76" w:rsidP="00BE581A">
            <w:pPr>
              <w:jc w:val="center"/>
              <w:rPr>
                <w:color w:val="000000"/>
              </w:rPr>
            </w:pPr>
            <w:r w:rsidRPr="00DE6EA4">
              <w:rPr>
                <w:b/>
                <w:bCs/>
                <w:color w:val="000000"/>
              </w:rPr>
              <w:t>Часть 2. Работы</w:t>
            </w:r>
          </w:p>
        </w:tc>
      </w:tr>
      <w:tr w:rsidR="000E6E76" w:rsidRPr="007641A3">
        <w:trPr>
          <w:gridAfter w:val="2"/>
          <w:wAfter w:w="278" w:type="dxa"/>
          <w:trHeight w:val="259"/>
        </w:trPr>
        <w:tc>
          <w:tcPr>
            <w:tcW w:w="1576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6E76" w:rsidRPr="00BE581A" w:rsidRDefault="000E6E76" w:rsidP="00383C34">
            <w:pPr>
              <w:jc w:val="center"/>
              <w:rPr>
                <w:b/>
                <w:bCs/>
                <w:color w:val="000000"/>
              </w:rPr>
            </w:pPr>
            <w:hyperlink r:id="rId8" w:history="1">
              <w:r w:rsidRPr="00BE581A">
                <w:rPr>
                  <w:b/>
                  <w:bCs/>
                  <w:color w:val="0000FF"/>
                </w:rPr>
                <w:t>раздел I</w:t>
              </w:r>
            </w:hyperlink>
            <w:r w:rsidRPr="00BE581A">
              <w:rPr>
                <w:b/>
                <w:bCs/>
              </w:rPr>
              <w:t xml:space="preserve"> "Работы, выполняемые муниципальными учреждениями сельского поселения Ишня</w:t>
            </w:r>
          </w:p>
        </w:tc>
      </w:tr>
      <w:tr w:rsidR="000E6E76" w:rsidRPr="007641A3">
        <w:trPr>
          <w:gridAfter w:val="2"/>
          <w:wAfter w:w="278" w:type="dxa"/>
          <w:trHeight w:val="64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</w:pPr>
            <w:r w:rsidRPr="007641A3">
              <w:t>№ п/п</w:t>
            </w:r>
          </w:p>
        </w:tc>
        <w:tc>
          <w:tcPr>
            <w:tcW w:w="6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</w:pPr>
            <w:r w:rsidRPr="007641A3">
              <w:rPr>
                <w:color w:val="000000"/>
              </w:rPr>
              <w:t>Наименование  работ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</w:pPr>
            <w:r w:rsidRPr="007641A3">
              <w:t>Единица измерения объема работ</w:t>
            </w:r>
          </w:p>
        </w:tc>
        <w:tc>
          <w:tcPr>
            <w:tcW w:w="3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</w:pPr>
            <w:r w:rsidRPr="007641A3">
              <w:t>Наименование показателя качества (результата) работ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</w:pPr>
            <w:r w:rsidRPr="007641A3">
              <w:t>Исполнитель работ</w:t>
            </w:r>
          </w:p>
        </w:tc>
      </w:tr>
      <w:tr w:rsidR="000E6E76" w:rsidRPr="007641A3">
        <w:trPr>
          <w:gridAfter w:val="2"/>
          <w:wAfter w:w="278" w:type="dxa"/>
          <w:trHeight w:val="266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  <w:lang w:val="en-US"/>
              </w:rPr>
            </w:pPr>
            <w:r w:rsidRPr="007641A3">
              <w:rPr>
                <w:color w:val="000000"/>
                <w:lang w:val="en-US"/>
              </w:rPr>
              <w:t>1</w:t>
            </w:r>
          </w:p>
        </w:tc>
        <w:tc>
          <w:tcPr>
            <w:tcW w:w="6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  <w:lang w:val="en-US"/>
              </w:rPr>
            </w:pPr>
            <w:r w:rsidRPr="007641A3">
              <w:rPr>
                <w:color w:val="000000"/>
                <w:lang w:val="en-US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  <w:lang w:val="en-US"/>
              </w:rPr>
            </w:pPr>
            <w:r w:rsidRPr="007641A3">
              <w:rPr>
                <w:color w:val="000000"/>
                <w:lang w:val="en-US"/>
              </w:rPr>
              <w:t>3</w:t>
            </w:r>
          </w:p>
        </w:tc>
        <w:tc>
          <w:tcPr>
            <w:tcW w:w="3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  <w:lang w:val="en-US"/>
              </w:rPr>
            </w:pPr>
            <w:r w:rsidRPr="007641A3">
              <w:rPr>
                <w:color w:val="000000"/>
                <w:lang w:val="en-US"/>
              </w:rPr>
              <w:t>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  <w:lang w:val="en-US"/>
              </w:rPr>
            </w:pPr>
            <w:r w:rsidRPr="007641A3">
              <w:rPr>
                <w:color w:val="000000"/>
                <w:lang w:val="en-US"/>
              </w:rPr>
              <w:t>5</w:t>
            </w:r>
          </w:p>
        </w:tc>
      </w:tr>
      <w:tr w:rsidR="000E6E76" w:rsidRPr="007641A3">
        <w:trPr>
          <w:gridAfter w:val="2"/>
          <w:wAfter w:w="278" w:type="dxa"/>
          <w:trHeight w:val="255"/>
        </w:trPr>
        <w:tc>
          <w:tcPr>
            <w:tcW w:w="157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ind w:left="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  <w:r w:rsidRPr="007641A3">
              <w:rPr>
                <w:b/>
                <w:bCs/>
                <w:color w:val="000000"/>
              </w:rPr>
              <w:t>Культура</w:t>
            </w:r>
          </w:p>
        </w:tc>
      </w:tr>
      <w:tr w:rsidR="000E6E76" w:rsidRPr="007641A3">
        <w:trPr>
          <w:gridAfter w:val="2"/>
          <w:wAfter w:w="278" w:type="dxa"/>
          <w:trHeight w:val="255"/>
        </w:trPr>
        <w:tc>
          <w:tcPr>
            <w:tcW w:w="157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715566">
            <w:pPr>
              <w:jc w:val="center"/>
              <w:rPr>
                <w:color w:val="000000"/>
              </w:rPr>
            </w:pPr>
          </w:p>
        </w:tc>
      </w:tr>
      <w:tr w:rsidR="000E6E76" w:rsidRPr="007641A3">
        <w:trPr>
          <w:gridAfter w:val="2"/>
          <w:wAfter w:w="278" w:type="dxa"/>
          <w:trHeight w:val="25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1.1.</w:t>
            </w:r>
          </w:p>
        </w:tc>
        <w:tc>
          <w:tcPr>
            <w:tcW w:w="6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715566">
            <w:pPr>
              <w:rPr>
                <w:color w:val="000000"/>
              </w:rPr>
            </w:pPr>
            <w:r w:rsidRPr="007641A3">
              <w:rPr>
                <w:color w:val="000000"/>
              </w:rPr>
              <w:t>Создание спектаклей, концертов, концертных программ, кинопрограмм и иных зрелищных программ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</w:p>
        </w:tc>
        <w:tc>
          <w:tcPr>
            <w:tcW w:w="3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DB6B27" w:rsidRDefault="000E6E76" w:rsidP="003D23D8">
            <w:pPr>
              <w:rPr>
                <w:color w:val="000000"/>
              </w:rPr>
            </w:pPr>
            <w:r>
              <w:rPr>
                <w:color w:val="000000"/>
              </w:rPr>
              <w:t xml:space="preserve"> Количество новых (капитально-возобновленных) постановок, программ и представлений </w:t>
            </w:r>
          </w:p>
          <w:p w:rsidR="000E6E76" w:rsidRPr="007641A3" w:rsidRDefault="000E6E76" w:rsidP="003D23D8">
            <w:pPr>
              <w:rPr>
                <w:color w:val="000000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CB735B" w:rsidRDefault="000E6E76" w:rsidP="00383C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 Ишненский СДК,  МУ Марковский  СДК,  МУ Шурскольский СДК</w:t>
            </w:r>
            <w:r w:rsidRPr="007641A3">
              <w:rPr>
                <w:color w:val="000000"/>
              </w:rPr>
              <w:t xml:space="preserve">  </w:t>
            </w:r>
          </w:p>
        </w:tc>
      </w:tr>
      <w:tr w:rsidR="000E6E76" w:rsidRPr="007641A3">
        <w:trPr>
          <w:gridAfter w:val="2"/>
          <w:wAfter w:w="278" w:type="dxa"/>
          <w:trHeight w:val="255"/>
        </w:trPr>
        <w:tc>
          <w:tcPr>
            <w:tcW w:w="157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DE6EA4" w:rsidRDefault="000E6E76" w:rsidP="005D0004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  <w:r w:rsidRPr="00DE6EA4">
              <w:rPr>
                <w:b/>
                <w:bCs/>
                <w:color w:val="000000"/>
              </w:rPr>
              <w:t>Физическая культура и спорт</w:t>
            </w:r>
          </w:p>
        </w:tc>
      </w:tr>
      <w:tr w:rsidR="000E6E76" w:rsidRPr="007641A3">
        <w:trPr>
          <w:gridAfter w:val="2"/>
          <w:wAfter w:w="278" w:type="dxa"/>
          <w:trHeight w:val="25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76" w:rsidRPr="008818CF" w:rsidRDefault="000E6E76" w:rsidP="008B2A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6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E76" w:rsidRPr="008818CF" w:rsidRDefault="000E6E76" w:rsidP="008B2ADA">
            <w:pPr>
              <w:rPr>
                <w:color w:val="000000"/>
              </w:rPr>
            </w:pPr>
            <w:r w:rsidRPr="008818CF">
              <w:rPr>
                <w:color w:val="000000"/>
              </w:rPr>
              <w:t xml:space="preserve">Организация и проведение физкультурно-оздоровительных, спортивных мероприятий разного уровня 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E76" w:rsidRPr="008818CF" w:rsidRDefault="000E6E76" w:rsidP="008B2ADA">
            <w:pPr>
              <w:jc w:val="center"/>
              <w:rPr>
                <w:color w:val="000000"/>
              </w:rPr>
            </w:pPr>
            <w:r w:rsidRPr="008818CF">
              <w:rPr>
                <w:color w:val="000000"/>
              </w:rPr>
              <w:t>Количество мероприятий</w:t>
            </w:r>
          </w:p>
        </w:tc>
        <w:tc>
          <w:tcPr>
            <w:tcW w:w="3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5E6186">
            <w:pPr>
              <w:rPr>
                <w:color w:val="000000"/>
              </w:rPr>
            </w:pPr>
            <w:r w:rsidRPr="00281D00">
              <w:t>Отношение фактического количества участников физкультурного мероприятия к заявленному количеству в плане мероприятий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 Ишненский спортивный центр</w:t>
            </w:r>
          </w:p>
        </w:tc>
      </w:tr>
      <w:tr w:rsidR="000E6E76" w:rsidRPr="007641A3">
        <w:trPr>
          <w:gridAfter w:val="2"/>
          <w:wAfter w:w="278" w:type="dxa"/>
          <w:trHeight w:val="25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76" w:rsidRPr="007641A3" w:rsidRDefault="000E6E76" w:rsidP="00383C34">
            <w:pPr>
              <w:jc w:val="center"/>
            </w:pPr>
            <w:r w:rsidRPr="007641A3">
              <w:t>.</w:t>
            </w:r>
          </w:p>
        </w:tc>
        <w:tc>
          <w:tcPr>
            <w:tcW w:w="6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E76" w:rsidRPr="007641A3" w:rsidRDefault="000E6E76" w:rsidP="00715566">
            <w:pPr>
              <w:rPr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</w:p>
        </w:tc>
        <w:tc>
          <w:tcPr>
            <w:tcW w:w="3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7F6ECA">
            <w:pPr>
              <w:rPr>
                <w:color w:val="000000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E76" w:rsidRPr="007641A3" w:rsidRDefault="000E6E76" w:rsidP="00383C34">
            <w:pPr>
              <w:jc w:val="center"/>
              <w:rPr>
                <w:color w:val="000000"/>
              </w:rPr>
            </w:pPr>
          </w:p>
        </w:tc>
      </w:tr>
      <w:tr w:rsidR="000E6E76" w:rsidRPr="00881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278" w:type="dxa"/>
          <w:trHeight w:val="178"/>
        </w:trPr>
        <w:tc>
          <w:tcPr>
            <w:tcW w:w="15768" w:type="dxa"/>
            <w:gridSpan w:val="11"/>
          </w:tcPr>
          <w:p w:rsidR="000E6E76" w:rsidRPr="006F1001" w:rsidRDefault="000E6E76" w:rsidP="00383C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3. </w:t>
            </w:r>
            <w:r w:rsidRPr="006F1001">
              <w:rPr>
                <w:b/>
                <w:bCs/>
                <w:color w:val="000000"/>
              </w:rPr>
              <w:t>Прочее</w:t>
            </w:r>
          </w:p>
        </w:tc>
      </w:tr>
      <w:tr w:rsidR="000E6E76" w:rsidRPr="008818CF">
        <w:tblPrEx>
          <w:tblCellMar>
            <w:left w:w="135" w:type="dxa"/>
            <w:right w:w="135" w:type="dxa"/>
          </w:tblCellMar>
          <w:tblLook w:val="0000"/>
        </w:tblPrEx>
        <w:trPr>
          <w:cantSplit/>
        </w:trPr>
        <w:tc>
          <w:tcPr>
            <w:tcW w:w="9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E76" w:rsidRPr="00966B68" w:rsidRDefault="000E6E76" w:rsidP="002B18DC">
            <w:pPr>
              <w:pStyle w:val="ConsPlusCell"/>
            </w:pPr>
            <w:r>
              <w:t>3.1.</w:t>
            </w:r>
          </w:p>
        </w:tc>
        <w:tc>
          <w:tcPr>
            <w:tcW w:w="65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E76" w:rsidRPr="00966B68" w:rsidRDefault="000E6E76" w:rsidP="002B18DC">
            <w:pPr>
              <w:pStyle w:val="ConsPlusCell"/>
            </w:pPr>
            <w:r w:rsidRPr="00966B68">
              <w:t>Организаци</w:t>
            </w:r>
            <w:r>
              <w:t xml:space="preserve">я и проведение общественно     </w:t>
            </w:r>
            <w:r w:rsidRPr="00966B68">
              <w:t xml:space="preserve">значимых мероприятий в установленной     </w:t>
            </w:r>
            <w:r w:rsidRPr="00966B68">
              <w:br/>
              <w:t xml:space="preserve">сфере деятельности                       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E76" w:rsidRPr="00966B68" w:rsidRDefault="000E6E76" w:rsidP="002B18DC">
            <w:pPr>
              <w:pStyle w:val="ConsPlusCell"/>
            </w:pPr>
            <w:r w:rsidRPr="00966B68">
              <w:t xml:space="preserve">количество    </w:t>
            </w:r>
            <w:r w:rsidRPr="00966B68">
              <w:br/>
              <w:t xml:space="preserve">мероприятий   </w:t>
            </w:r>
          </w:p>
        </w:tc>
        <w:tc>
          <w:tcPr>
            <w:tcW w:w="298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E76" w:rsidRPr="001F29F9" w:rsidRDefault="000E6E76" w:rsidP="002B18DC">
            <w:pPr>
              <w:pStyle w:val="ConsPlusCell"/>
              <w:rPr>
                <w:color w:val="548DD4"/>
                <w:sz w:val="28"/>
                <w:szCs w:val="28"/>
              </w:rPr>
            </w:pPr>
            <w:r w:rsidRPr="001F29F9">
              <w:t>Удовлетворенность жителей</w:t>
            </w:r>
          </w:p>
        </w:tc>
        <w:tc>
          <w:tcPr>
            <w:tcW w:w="269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E76" w:rsidRPr="000304AF" w:rsidRDefault="000E6E76" w:rsidP="002B18DC">
            <w:pPr>
              <w:pStyle w:val="ConsPlusCell"/>
            </w:pPr>
            <w:r w:rsidRPr="000304AF">
              <w:t>Муниципальные учреждения</w:t>
            </w:r>
          </w:p>
        </w:tc>
      </w:tr>
      <w:tr w:rsidR="000E6E76" w:rsidRPr="008818CF">
        <w:tblPrEx>
          <w:tblCellMar>
            <w:left w:w="135" w:type="dxa"/>
            <w:right w:w="135" w:type="dxa"/>
          </w:tblCellMar>
          <w:tblLook w:val="0000"/>
        </w:tblPrEx>
        <w:trPr>
          <w:cantSplit/>
        </w:trPr>
        <w:tc>
          <w:tcPr>
            <w:tcW w:w="9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E76" w:rsidRPr="005E6F51" w:rsidRDefault="000E6E76" w:rsidP="00383C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65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E76" w:rsidRPr="008818CF" w:rsidRDefault="000E6E76" w:rsidP="00383C34">
            <w:pPr>
              <w:rPr>
                <w:color w:val="000000"/>
              </w:rPr>
            </w:pPr>
            <w:r w:rsidRPr="008818CF">
              <w:rPr>
                <w:color w:val="000000"/>
              </w:rPr>
              <w:t xml:space="preserve">Транспортное обслуживание органов местного самоуправления 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E76" w:rsidRPr="008818CF" w:rsidRDefault="000E6E76" w:rsidP="00383C34">
            <w:pPr>
              <w:jc w:val="center"/>
              <w:rPr>
                <w:color w:val="000000"/>
              </w:rPr>
            </w:pPr>
          </w:p>
        </w:tc>
        <w:tc>
          <w:tcPr>
            <w:tcW w:w="298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E76" w:rsidRPr="008818CF" w:rsidRDefault="000E6E76" w:rsidP="00383C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Согласно смете</w:t>
            </w:r>
          </w:p>
        </w:tc>
        <w:tc>
          <w:tcPr>
            <w:tcW w:w="269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E76" w:rsidRPr="008818CF" w:rsidRDefault="000E6E76" w:rsidP="00A6196D">
            <w:pPr>
              <w:jc w:val="center"/>
              <w:rPr>
                <w:color w:val="000000"/>
              </w:rPr>
            </w:pPr>
            <w:r w:rsidRPr="008818CF">
              <w:rPr>
                <w:color w:val="000000"/>
              </w:rPr>
              <w:t>М</w:t>
            </w:r>
            <w:r>
              <w:rPr>
                <w:color w:val="000000"/>
              </w:rPr>
              <w:t>У «Транспортно-хозяйственная служба Администрации сельского поселения Ишня»</w:t>
            </w:r>
          </w:p>
        </w:tc>
      </w:tr>
    </w:tbl>
    <w:p w:rsidR="000E6E76" w:rsidRDefault="000E6E76" w:rsidP="009D79BD">
      <w:pPr>
        <w:rPr>
          <w:sz w:val="28"/>
          <w:szCs w:val="28"/>
        </w:rPr>
      </w:pPr>
    </w:p>
    <w:p w:rsidR="000E6E76" w:rsidRDefault="000E6E76" w:rsidP="009D79BD">
      <w:pPr>
        <w:rPr>
          <w:sz w:val="28"/>
          <w:szCs w:val="28"/>
        </w:rPr>
      </w:pPr>
    </w:p>
    <w:p w:rsidR="000E6E76" w:rsidRDefault="000E6E76" w:rsidP="000B2AAF">
      <w:pPr>
        <w:autoSpaceDE w:val="0"/>
        <w:autoSpaceDN w:val="0"/>
        <w:adjustRightInd w:val="0"/>
        <w:jc w:val="right"/>
        <w:outlineLvl w:val="0"/>
      </w:pPr>
    </w:p>
    <w:p w:rsidR="000E6E76" w:rsidRDefault="000E6E76" w:rsidP="00012FCE">
      <w:pPr>
        <w:autoSpaceDE w:val="0"/>
        <w:autoSpaceDN w:val="0"/>
        <w:adjustRightInd w:val="0"/>
        <w:outlineLvl w:val="0"/>
        <w:sectPr w:rsidR="000E6E76" w:rsidSect="00EF1699">
          <w:headerReference w:type="default" r:id="rId9"/>
          <w:pgSz w:w="16838" w:h="11906" w:orient="landscape"/>
          <w:pgMar w:top="993" w:right="1134" w:bottom="709" w:left="851" w:header="709" w:footer="709" w:gutter="0"/>
          <w:cols w:space="708"/>
          <w:titlePg/>
          <w:docGrid w:linePitch="360"/>
        </w:sectPr>
      </w:pPr>
    </w:p>
    <w:p w:rsidR="000E6E76" w:rsidRPr="00EB37D0" w:rsidRDefault="000E6E76" w:rsidP="00012FCE">
      <w:pPr>
        <w:autoSpaceDE w:val="0"/>
        <w:autoSpaceDN w:val="0"/>
        <w:adjustRightInd w:val="0"/>
        <w:outlineLvl w:val="0"/>
      </w:pPr>
    </w:p>
    <w:sectPr w:rsidR="000E6E76" w:rsidRPr="00EB37D0" w:rsidSect="006464AC">
      <w:pgSz w:w="11906" w:h="16838"/>
      <w:pgMar w:top="1134" w:right="709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E76" w:rsidRDefault="000E6E76" w:rsidP="009C31B4">
      <w:r>
        <w:separator/>
      </w:r>
    </w:p>
  </w:endnote>
  <w:endnote w:type="continuationSeparator" w:id="0">
    <w:p w:rsidR="000E6E76" w:rsidRDefault="000E6E76" w:rsidP="009C3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E76" w:rsidRDefault="000E6E76" w:rsidP="00BE1F03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0E6E76" w:rsidRDefault="000E6E76" w:rsidP="00DB305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E76" w:rsidRDefault="000E6E76" w:rsidP="009C31B4">
      <w:r>
        <w:separator/>
      </w:r>
    </w:p>
  </w:footnote>
  <w:footnote w:type="continuationSeparator" w:id="0">
    <w:p w:rsidR="000E6E76" w:rsidRDefault="000E6E76" w:rsidP="009C31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E76" w:rsidRDefault="000E6E76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0E6E76" w:rsidRDefault="000E6E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A5153"/>
    <w:multiLevelType w:val="hybridMultilevel"/>
    <w:tmpl w:val="5ED21E82"/>
    <w:lvl w:ilvl="0" w:tplc="6756DEEA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E279A"/>
    <w:multiLevelType w:val="hybridMultilevel"/>
    <w:tmpl w:val="E2626F04"/>
    <w:lvl w:ilvl="0" w:tplc="174293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C0020B3"/>
    <w:multiLevelType w:val="hybridMultilevel"/>
    <w:tmpl w:val="D53C2062"/>
    <w:lvl w:ilvl="0" w:tplc="0E5670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35C2A29"/>
    <w:multiLevelType w:val="hybridMultilevel"/>
    <w:tmpl w:val="8982C048"/>
    <w:lvl w:ilvl="0" w:tplc="DCB80F2C">
      <w:start w:val="3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C048B1"/>
    <w:multiLevelType w:val="hybridMultilevel"/>
    <w:tmpl w:val="012A1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F7114"/>
    <w:multiLevelType w:val="hybridMultilevel"/>
    <w:tmpl w:val="6BD07AC6"/>
    <w:lvl w:ilvl="0" w:tplc="977E2A0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6AB009D"/>
    <w:multiLevelType w:val="hybridMultilevel"/>
    <w:tmpl w:val="55447240"/>
    <w:lvl w:ilvl="0" w:tplc="EC2E6692">
      <w:start w:val="1"/>
      <w:numFmt w:val="decimal"/>
      <w:lvlText w:val="%1."/>
      <w:lvlJc w:val="left"/>
      <w:pPr>
        <w:ind w:left="677" w:hanging="360"/>
      </w:pPr>
      <w:rPr>
        <w:rFonts w:eastAsia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>
      <w:start w:val="1"/>
      <w:numFmt w:val="lowerRoman"/>
      <w:lvlText w:val="%3."/>
      <w:lvlJc w:val="right"/>
      <w:pPr>
        <w:ind w:left="2117" w:hanging="180"/>
      </w:pPr>
    </w:lvl>
    <w:lvl w:ilvl="3" w:tplc="0419000F">
      <w:start w:val="1"/>
      <w:numFmt w:val="decimal"/>
      <w:lvlText w:val="%4."/>
      <w:lvlJc w:val="left"/>
      <w:pPr>
        <w:ind w:left="2837" w:hanging="360"/>
      </w:pPr>
    </w:lvl>
    <w:lvl w:ilvl="4" w:tplc="04190019">
      <w:start w:val="1"/>
      <w:numFmt w:val="lowerLetter"/>
      <w:lvlText w:val="%5."/>
      <w:lvlJc w:val="left"/>
      <w:pPr>
        <w:ind w:left="3557" w:hanging="360"/>
      </w:pPr>
    </w:lvl>
    <w:lvl w:ilvl="5" w:tplc="0419001B">
      <w:start w:val="1"/>
      <w:numFmt w:val="lowerRoman"/>
      <w:lvlText w:val="%6."/>
      <w:lvlJc w:val="right"/>
      <w:pPr>
        <w:ind w:left="4277" w:hanging="180"/>
      </w:pPr>
    </w:lvl>
    <w:lvl w:ilvl="6" w:tplc="0419000F">
      <w:start w:val="1"/>
      <w:numFmt w:val="decimal"/>
      <w:lvlText w:val="%7."/>
      <w:lvlJc w:val="left"/>
      <w:pPr>
        <w:ind w:left="4997" w:hanging="360"/>
      </w:pPr>
    </w:lvl>
    <w:lvl w:ilvl="7" w:tplc="04190019">
      <w:start w:val="1"/>
      <w:numFmt w:val="lowerLetter"/>
      <w:lvlText w:val="%8."/>
      <w:lvlJc w:val="left"/>
      <w:pPr>
        <w:ind w:left="5717" w:hanging="360"/>
      </w:pPr>
    </w:lvl>
    <w:lvl w:ilvl="8" w:tplc="0419001B">
      <w:start w:val="1"/>
      <w:numFmt w:val="lowerRoman"/>
      <w:lvlText w:val="%9."/>
      <w:lvlJc w:val="right"/>
      <w:pPr>
        <w:ind w:left="6437" w:hanging="180"/>
      </w:pPr>
    </w:lvl>
  </w:abstractNum>
  <w:abstractNum w:abstractNumId="7">
    <w:nsid w:val="42840AA1"/>
    <w:multiLevelType w:val="hybridMultilevel"/>
    <w:tmpl w:val="F4EA7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407B2"/>
    <w:multiLevelType w:val="hybridMultilevel"/>
    <w:tmpl w:val="D6E007E8"/>
    <w:lvl w:ilvl="0" w:tplc="130CEF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6BB4283F"/>
    <w:multiLevelType w:val="hybridMultilevel"/>
    <w:tmpl w:val="854A0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4960FD"/>
    <w:multiLevelType w:val="hybridMultilevel"/>
    <w:tmpl w:val="A62ED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B65B9D"/>
    <w:multiLevelType w:val="hybridMultilevel"/>
    <w:tmpl w:val="A760C06E"/>
    <w:lvl w:ilvl="0" w:tplc="22D6F7D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8"/>
  </w:num>
  <w:num w:numId="7">
    <w:abstractNumId w:val="11"/>
  </w:num>
  <w:num w:numId="8">
    <w:abstractNumId w:val="6"/>
  </w:num>
  <w:num w:numId="9">
    <w:abstractNumId w:val="7"/>
  </w:num>
  <w:num w:numId="10">
    <w:abstractNumId w:val="9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7D0"/>
    <w:rsid w:val="00007D1B"/>
    <w:rsid w:val="000114A4"/>
    <w:rsid w:val="00012FCE"/>
    <w:rsid w:val="0001427D"/>
    <w:rsid w:val="0001794E"/>
    <w:rsid w:val="00020A58"/>
    <w:rsid w:val="000210E9"/>
    <w:rsid w:val="00022316"/>
    <w:rsid w:val="00022A57"/>
    <w:rsid w:val="00026E66"/>
    <w:rsid w:val="000304AF"/>
    <w:rsid w:val="0003217E"/>
    <w:rsid w:val="000331EA"/>
    <w:rsid w:val="00035B8A"/>
    <w:rsid w:val="00035BF6"/>
    <w:rsid w:val="00035E1B"/>
    <w:rsid w:val="00037D44"/>
    <w:rsid w:val="00041602"/>
    <w:rsid w:val="00042AF5"/>
    <w:rsid w:val="000435D2"/>
    <w:rsid w:val="00045372"/>
    <w:rsid w:val="00051135"/>
    <w:rsid w:val="00055136"/>
    <w:rsid w:val="00060C96"/>
    <w:rsid w:val="00060E7B"/>
    <w:rsid w:val="0006163D"/>
    <w:rsid w:val="00062C03"/>
    <w:rsid w:val="00062F12"/>
    <w:rsid w:val="0006337D"/>
    <w:rsid w:val="00064F2F"/>
    <w:rsid w:val="00066E12"/>
    <w:rsid w:val="00066EA3"/>
    <w:rsid w:val="00072B51"/>
    <w:rsid w:val="00072D67"/>
    <w:rsid w:val="00073DBE"/>
    <w:rsid w:val="00075EC8"/>
    <w:rsid w:val="00076E5D"/>
    <w:rsid w:val="000823E4"/>
    <w:rsid w:val="000830B6"/>
    <w:rsid w:val="00083CE9"/>
    <w:rsid w:val="0008619E"/>
    <w:rsid w:val="00087365"/>
    <w:rsid w:val="00087EA4"/>
    <w:rsid w:val="000926C6"/>
    <w:rsid w:val="000960FD"/>
    <w:rsid w:val="00096681"/>
    <w:rsid w:val="00096AC4"/>
    <w:rsid w:val="000A54B8"/>
    <w:rsid w:val="000A616B"/>
    <w:rsid w:val="000A6544"/>
    <w:rsid w:val="000A6B8B"/>
    <w:rsid w:val="000A6CDA"/>
    <w:rsid w:val="000A716A"/>
    <w:rsid w:val="000B2AAF"/>
    <w:rsid w:val="000B42F9"/>
    <w:rsid w:val="000B5679"/>
    <w:rsid w:val="000B6323"/>
    <w:rsid w:val="000B6973"/>
    <w:rsid w:val="000B737E"/>
    <w:rsid w:val="000C21CD"/>
    <w:rsid w:val="000C2694"/>
    <w:rsid w:val="000C4EAD"/>
    <w:rsid w:val="000C66A8"/>
    <w:rsid w:val="000C68FC"/>
    <w:rsid w:val="000D11FC"/>
    <w:rsid w:val="000D12B0"/>
    <w:rsid w:val="000D12ED"/>
    <w:rsid w:val="000D39D6"/>
    <w:rsid w:val="000D4537"/>
    <w:rsid w:val="000E1D8C"/>
    <w:rsid w:val="000E28CF"/>
    <w:rsid w:val="000E439B"/>
    <w:rsid w:val="000E5BB4"/>
    <w:rsid w:val="000E62EC"/>
    <w:rsid w:val="000E6E76"/>
    <w:rsid w:val="000F041C"/>
    <w:rsid w:val="000F05DA"/>
    <w:rsid w:val="000F137B"/>
    <w:rsid w:val="000F532A"/>
    <w:rsid w:val="000F60DD"/>
    <w:rsid w:val="00100460"/>
    <w:rsid w:val="001018B2"/>
    <w:rsid w:val="00104376"/>
    <w:rsid w:val="001043DC"/>
    <w:rsid w:val="00104CD6"/>
    <w:rsid w:val="00105DD1"/>
    <w:rsid w:val="00106755"/>
    <w:rsid w:val="00106AE8"/>
    <w:rsid w:val="00107C57"/>
    <w:rsid w:val="0011012B"/>
    <w:rsid w:val="001105A7"/>
    <w:rsid w:val="001113F6"/>
    <w:rsid w:val="00116640"/>
    <w:rsid w:val="00117F76"/>
    <w:rsid w:val="001231C7"/>
    <w:rsid w:val="001271AC"/>
    <w:rsid w:val="00127F43"/>
    <w:rsid w:val="001312F5"/>
    <w:rsid w:val="0013134A"/>
    <w:rsid w:val="00131661"/>
    <w:rsid w:val="001321D1"/>
    <w:rsid w:val="00135DF7"/>
    <w:rsid w:val="001366F3"/>
    <w:rsid w:val="001402CD"/>
    <w:rsid w:val="00142A5C"/>
    <w:rsid w:val="00144E0B"/>
    <w:rsid w:val="0014504C"/>
    <w:rsid w:val="0014664C"/>
    <w:rsid w:val="00150249"/>
    <w:rsid w:val="00156D5D"/>
    <w:rsid w:val="001578D3"/>
    <w:rsid w:val="001604C9"/>
    <w:rsid w:val="00160BC3"/>
    <w:rsid w:val="00162FCB"/>
    <w:rsid w:val="00165B6C"/>
    <w:rsid w:val="00165F25"/>
    <w:rsid w:val="00166C69"/>
    <w:rsid w:val="00170864"/>
    <w:rsid w:val="001708CE"/>
    <w:rsid w:val="00170938"/>
    <w:rsid w:val="00172F34"/>
    <w:rsid w:val="001734D3"/>
    <w:rsid w:val="00173D43"/>
    <w:rsid w:val="00174080"/>
    <w:rsid w:val="0017452F"/>
    <w:rsid w:val="00175A1E"/>
    <w:rsid w:val="00176243"/>
    <w:rsid w:val="00181380"/>
    <w:rsid w:val="00182113"/>
    <w:rsid w:val="00183722"/>
    <w:rsid w:val="00183BAD"/>
    <w:rsid w:val="00184720"/>
    <w:rsid w:val="001874AB"/>
    <w:rsid w:val="00191C83"/>
    <w:rsid w:val="0019261A"/>
    <w:rsid w:val="001964DF"/>
    <w:rsid w:val="001B03F4"/>
    <w:rsid w:val="001B10B8"/>
    <w:rsid w:val="001B157A"/>
    <w:rsid w:val="001B1D55"/>
    <w:rsid w:val="001B1F10"/>
    <w:rsid w:val="001B2CA5"/>
    <w:rsid w:val="001B70A4"/>
    <w:rsid w:val="001C0B32"/>
    <w:rsid w:val="001C2FDD"/>
    <w:rsid w:val="001C3A2C"/>
    <w:rsid w:val="001C5570"/>
    <w:rsid w:val="001C72F9"/>
    <w:rsid w:val="001C7A68"/>
    <w:rsid w:val="001D1DD1"/>
    <w:rsid w:val="001D25B5"/>
    <w:rsid w:val="001D5443"/>
    <w:rsid w:val="001E058E"/>
    <w:rsid w:val="001E3DF1"/>
    <w:rsid w:val="001E3DFD"/>
    <w:rsid w:val="001E5C07"/>
    <w:rsid w:val="001E6579"/>
    <w:rsid w:val="001F0366"/>
    <w:rsid w:val="001F03CC"/>
    <w:rsid w:val="001F0B3C"/>
    <w:rsid w:val="001F1FC8"/>
    <w:rsid w:val="001F29F9"/>
    <w:rsid w:val="001F2A88"/>
    <w:rsid w:val="001F4FC3"/>
    <w:rsid w:val="001F7C0E"/>
    <w:rsid w:val="00205279"/>
    <w:rsid w:val="0021066D"/>
    <w:rsid w:val="00210960"/>
    <w:rsid w:val="00211F77"/>
    <w:rsid w:val="00213277"/>
    <w:rsid w:val="002155CF"/>
    <w:rsid w:val="002158B3"/>
    <w:rsid w:val="00221838"/>
    <w:rsid w:val="00225028"/>
    <w:rsid w:val="00226BD6"/>
    <w:rsid w:val="00226F97"/>
    <w:rsid w:val="002325FA"/>
    <w:rsid w:val="0023280D"/>
    <w:rsid w:val="00232E65"/>
    <w:rsid w:val="00235695"/>
    <w:rsid w:val="00235F9C"/>
    <w:rsid w:val="00236E8A"/>
    <w:rsid w:val="00241051"/>
    <w:rsid w:val="0024121B"/>
    <w:rsid w:val="00243D1E"/>
    <w:rsid w:val="00244C52"/>
    <w:rsid w:val="00250753"/>
    <w:rsid w:val="002532E5"/>
    <w:rsid w:val="00253664"/>
    <w:rsid w:val="002544EB"/>
    <w:rsid w:val="002571E5"/>
    <w:rsid w:val="00260A04"/>
    <w:rsid w:val="00260EEE"/>
    <w:rsid w:val="002613CE"/>
    <w:rsid w:val="00262EF7"/>
    <w:rsid w:val="0026345A"/>
    <w:rsid w:val="00263CC1"/>
    <w:rsid w:val="002641B5"/>
    <w:rsid w:val="00264446"/>
    <w:rsid w:val="002672A2"/>
    <w:rsid w:val="00271337"/>
    <w:rsid w:val="00271DBD"/>
    <w:rsid w:val="002724DA"/>
    <w:rsid w:val="00272D19"/>
    <w:rsid w:val="00281D00"/>
    <w:rsid w:val="00284499"/>
    <w:rsid w:val="002851B8"/>
    <w:rsid w:val="0029225A"/>
    <w:rsid w:val="00296324"/>
    <w:rsid w:val="00296934"/>
    <w:rsid w:val="00296D10"/>
    <w:rsid w:val="002A0074"/>
    <w:rsid w:val="002A1404"/>
    <w:rsid w:val="002A16DE"/>
    <w:rsid w:val="002A391E"/>
    <w:rsid w:val="002A5117"/>
    <w:rsid w:val="002A5568"/>
    <w:rsid w:val="002A6E3A"/>
    <w:rsid w:val="002B12E7"/>
    <w:rsid w:val="002B17E0"/>
    <w:rsid w:val="002B18DC"/>
    <w:rsid w:val="002B1BA8"/>
    <w:rsid w:val="002B1C59"/>
    <w:rsid w:val="002B32E1"/>
    <w:rsid w:val="002C1BBB"/>
    <w:rsid w:val="002C39D7"/>
    <w:rsid w:val="002C506D"/>
    <w:rsid w:val="002C5FD1"/>
    <w:rsid w:val="002C6272"/>
    <w:rsid w:val="002C758E"/>
    <w:rsid w:val="002C7631"/>
    <w:rsid w:val="002D4CD1"/>
    <w:rsid w:val="002D5192"/>
    <w:rsid w:val="002D6057"/>
    <w:rsid w:val="002D63B8"/>
    <w:rsid w:val="002D7519"/>
    <w:rsid w:val="002D7E09"/>
    <w:rsid w:val="002D7F30"/>
    <w:rsid w:val="002E1B08"/>
    <w:rsid w:val="002E2C23"/>
    <w:rsid w:val="002E461F"/>
    <w:rsid w:val="002E54B7"/>
    <w:rsid w:val="002E559A"/>
    <w:rsid w:val="002F2B1C"/>
    <w:rsid w:val="002F3270"/>
    <w:rsid w:val="002F549D"/>
    <w:rsid w:val="002F5699"/>
    <w:rsid w:val="00300A7A"/>
    <w:rsid w:val="00301017"/>
    <w:rsid w:val="003062E2"/>
    <w:rsid w:val="00310D2F"/>
    <w:rsid w:val="00310E47"/>
    <w:rsid w:val="0031195F"/>
    <w:rsid w:val="00312AFE"/>
    <w:rsid w:val="0031305E"/>
    <w:rsid w:val="00314B7E"/>
    <w:rsid w:val="00315638"/>
    <w:rsid w:val="003166A8"/>
    <w:rsid w:val="00326372"/>
    <w:rsid w:val="0032714C"/>
    <w:rsid w:val="00331C0A"/>
    <w:rsid w:val="003332F4"/>
    <w:rsid w:val="00333E17"/>
    <w:rsid w:val="00334109"/>
    <w:rsid w:val="00337FCC"/>
    <w:rsid w:val="003410C4"/>
    <w:rsid w:val="00341805"/>
    <w:rsid w:val="00353060"/>
    <w:rsid w:val="00354791"/>
    <w:rsid w:val="00355EF7"/>
    <w:rsid w:val="003575B4"/>
    <w:rsid w:val="00360820"/>
    <w:rsid w:val="00364DDD"/>
    <w:rsid w:val="003672CB"/>
    <w:rsid w:val="00371DE2"/>
    <w:rsid w:val="00376865"/>
    <w:rsid w:val="0037691E"/>
    <w:rsid w:val="00376A65"/>
    <w:rsid w:val="003806E5"/>
    <w:rsid w:val="003807AE"/>
    <w:rsid w:val="00380894"/>
    <w:rsid w:val="00383C34"/>
    <w:rsid w:val="00385F43"/>
    <w:rsid w:val="003860EE"/>
    <w:rsid w:val="00391601"/>
    <w:rsid w:val="003938C4"/>
    <w:rsid w:val="00393948"/>
    <w:rsid w:val="00394C76"/>
    <w:rsid w:val="003A109E"/>
    <w:rsid w:val="003A2F66"/>
    <w:rsid w:val="003A3B9D"/>
    <w:rsid w:val="003A49FE"/>
    <w:rsid w:val="003B0E9F"/>
    <w:rsid w:val="003B159A"/>
    <w:rsid w:val="003B4AFA"/>
    <w:rsid w:val="003B51F6"/>
    <w:rsid w:val="003C1183"/>
    <w:rsid w:val="003C7A2A"/>
    <w:rsid w:val="003C7D39"/>
    <w:rsid w:val="003C7F5A"/>
    <w:rsid w:val="003D1256"/>
    <w:rsid w:val="003D23D8"/>
    <w:rsid w:val="003D2A54"/>
    <w:rsid w:val="003D2D2A"/>
    <w:rsid w:val="003D7E32"/>
    <w:rsid w:val="003E51B2"/>
    <w:rsid w:val="003E57C5"/>
    <w:rsid w:val="003E6580"/>
    <w:rsid w:val="003F0824"/>
    <w:rsid w:val="003F134A"/>
    <w:rsid w:val="003F27FE"/>
    <w:rsid w:val="003F482A"/>
    <w:rsid w:val="003F57B8"/>
    <w:rsid w:val="003F5C50"/>
    <w:rsid w:val="003F605A"/>
    <w:rsid w:val="003F63AF"/>
    <w:rsid w:val="0040007B"/>
    <w:rsid w:val="0040320C"/>
    <w:rsid w:val="00403FBF"/>
    <w:rsid w:val="004046D0"/>
    <w:rsid w:val="0040516F"/>
    <w:rsid w:val="00407086"/>
    <w:rsid w:val="00410234"/>
    <w:rsid w:val="00412684"/>
    <w:rsid w:val="0041521D"/>
    <w:rsid w:val="00415835"/>
    <w:rsid w:val="00421855"/>
    <w:rsid w:val="00422182"/>
    <w:rsid w:val="00422616"/>
    <w:rsid w:val="00423C74"/>
    <w:rsid w:val="00427A05"/>
    <w:rsid w:val="0043039D"/>
    <w:rsid w:val="004323F4"/>
    <w:rsid w:val="004364FE"/>
    <w:rsid w:val="00436EC1"/>
    <w:rsid w:val="00445E64"/>
    <w:rsid w:val="0044697A"/>
    <w:rsid w:val="004477D0"/>
    <w:rsid w:val="00451FC4"/>
    <w:rsid w:val="00453351"/>
    <w:rsid w:val="00453666"/>
    <w:rsid w:val="004550D8"/>
    <w:rsid w:val="0045612E"/>
    <w:rsid w:val="0045778A"/>
    <w:rsid w:val="00461370"/>
    <w:rsid w:val="00461B63"/>
    <w:rsid w:val="00462B13"/>
    <w:rsid w:val="00464BAE"/>
    <w:rsid w:val="00464C1B"/>
    <w:rsid w:val="004668B1"/>
    <w:rsid w:val="0046775E"/>
    <w:rsid w:val="00467F49"/>
    <w:rsid w:val="00471825"/>
    <w:rsid w:val="00473743"/>
    <w:rsid w:val="00473C01"/>
    <w:rsid w:val="00474322"/>
    <w:rsid w:val="004746B8"/>
    <w:rsid w:val="00477049"/>
    <w:rsid w:val="0047727A"/>
    <w:rsid w:val="00477A17"/>
    <w:rsid w:val="00477A63"/>
    <w:rsid w:val="004806B2"/>
    <w:rsid w:val="00483948"/>
    <w:rsid w:val="00483ABA"/>
    <w:rsid w:val="0048596A"/>
    <w:rsid w:val="00486686"/>
    <w:rsid w:val="00486FA9"/>
    <w:rsid w:val="00487944"/>
    <w:rsid w:val="0049398F"/>
    <w:rsid w:val="00494D00"/>
    <w:rsid w:val="00494E5F"/>
    <w:rsid w:val="004951A6"/>
    <w:rsid w:val="004973D9"/>
    <w:rsid w:val="004979E7"/>
    <w:rsid w:val="004A09BA"/>
    <w:rsid w:val="004A2724"/>
    <w:rsid w:val="004B4BB7"/>
    <w:rsid w:val="004B6D55"/>
    <w:rsid w:val="004B71DF"/>
    <w:rsid w:val="004B77DE"/>
    <w:rsid w:val="004C17FE"/>
    <w:rsid w:val="004C1B25"/>
    <w:rsid w:val="004C6385"/>
    <w:rsid w:val="004C6411"/>
    <w:rsid w:val="004D03AB"/>
    <w:rsid w:val="004D16FC"/>
    <w:rsid w:val="004D4305"/>
    <w:rsid w:val="004D4618"/>
    <w:rsid w:val="004D4CD1"/>
    <w:rsid w:val="004D63B3"/>
    <w:rsid w:val="004D6FB3"/>
    <w:rsid w:val="004D7C00"/>
    <w:rsid w:val="004E0A73"/>
    <w:rsid w:val="004E11AF"/>
    <w:rsid w:val="004E1A2D"/>
    <w:rsid w:val="004E3B30"/>
    <w:rsid w:val="004E5317"/>
    <w:rsid w:val="004F0DCF"/>
    <w:rsid w:val="004F24AB"/>
    <w:rsid w:val="00501B56"/>
    <w:rsid w:val="00503375"/>
    <w:rsid w:val="00503DD0"/>
    <w:rsid w:val="00504412"/>
    <w:rsid w:val="005053A5"/>
    <w:rsid w:val="0050739C"/>
    <w:rsid w:val="00507704"/>
    <w:rsid w:val="00510ED7"/>
    <w:rsid w:val="00511866"/>
    <w:rsid w:val="00511B33"/>
    <w:rsid w:val="0051433B"/>
    <w:rsid w:val="00515883"/>
    <w:rsid w:val="005319E4"/>
    <w:rsid w:val="00532D96"/>
    <w:rsid w:val="00532E01"/>
    <w:rsid w:val="00536161"/>
    <w:rsid w:val="005365C4"/>
    <w:rsid w:val="00536751"/>
    <w:rsid w:val="0053756E"/>
    <w:rsid w:val="00540143"/>
    <w:rsid w:val="005402F5"/>
    <w:rsid w:val="005467AE"/>
    <w:rsid w:val="0054777F"/>
    <w:rsid w:val="005520E9"/>
    <w:rsid w:val="00552EFB"/>
    <w:rsid w:val="005543C9"/>
    <w:rsid w:val="00556DE4"/>
    <w:rsid w:val="0056054D"/>
    <w:rsid w:val="00560BB6"/>
    <w:rsid w:val="00562498"/>
    <w:rsid w:val="00562B7B"/>
    <w:rsid w:val="00564E34"/>
    <w:rsid w:val="0056614E"/>
    <w:rsid w:val="005676AD"/>
    <w:rsid w:val="005733C3"/>
    <w:rsid w:val="005809BF"/>
    <w:rsid w:val="005855A4"/>
    <w:rsid w:val="0058605D"/>
    <w:rsid w:val="0059110C"/>
    <w:rsid w:val="005916C5"/>
    <w:rsid w:val="005916CE"/>
    <w:rsid w:val="00591B5E"/>
    <w:rsid w:val="00593F0A"/>
    <w:rsid w:val="005944A4"/>
    <w:rsid w:val="00594A57"/>
    <w:rsid w:val="0059629C"/>
    <w:rsid w:val="005A0B0F"/>
    <w:rsid w:val="005A0E8B"/>
    <w:rsid w:val="005A1116"/>
    <w:rsid w:val="005A1296"/>
    <w:rsid w:val="005A5BD3"/>
    <w:rsid w:val="005A6AE7"/>
    <w:rsid w:val="005A7E98"/>
    <w:rsid w:val="005B06E2"/>
    <w:rsid w:val="005B08D5"/>
    <w:rsid w:val="005B69C9"/>
    <w:rsid w:val="005C0EE6"/>
    <w:rsid w:val="005C1024"/>
    <w:rsid w:val="005C228D"/>
    <w:rsid w:val="005C4D86"/>
    <w:rsid w:val="005C55A9"/>
    <w:rsid w:val="005C5F35"/>
    <w:rsid w:val="005D0004"/>
    <w:rsid w:val="005D0B61"/>
    <w:rsid w:val="005D18DD"/>
    <w:rsid w:val="005D44EE"/>
    <w:rsid w:val="005E03BD"/>
    <w:rsid w:val="005E0D28"/>
    <w:rsid w:val="005E280E"/>
    <w:rsid w:val="005E2C4B"/>
    <w:rsid w:val="005E5ED3"/>
    <w:rsid w:val="005E6186"/>
    <w:rsid w:val="005E6460"/>
    <w:rsid w:val="005E6F51"/>
    <w:rsid w:val="005E7780"/>
    <w:rsid w:val="005E7E47"/>
    <w:rsid w:val="005F2819"/>
    <w:rsid w:val="005F3155"/>
    <w:rsid w:val="005F3EF8"/>
    <w:rsid w:val="005F3FFC"/>
    <w:rsid w:val="005F58D3"/>
    <w:rsid w:val="005F666D"/>
    <w:rsid w:val="005F7C2B"/>
    <w:rsid w:val="006002A8"/>
    <w:rsid w:val="00601508"/>
    <w:rsid w:val="00601857"/>
    <w:rsid w:val="006056D4"/>
    <w:rsid w:val="00610821"/>
    <w:rsid w:val="00613306"/>
    <w:rsid w:val="00617131"/>
    <w:rsid w:val="006175C0"/>
    <w:rsid w:val="00617DBE"/>
    <w:rsid w:val="00620F9F"/>
    <w:rsid w:val="006231C3"/>
    <w:rsid w:val="0062581C"/>
    <w:rsid w:val="00632B47"/>
    <w:rsid w:val="00634A5C"/>
    <w:rsid w:val="00636E3B"/>
    <w:rsid w:val="00640A42"/>
    <w:rsid w:val="006414E9"/>
    <w:rsid w:val="00641CD0"/>
    <w:rsid w:val="0064240B"/>
    <w:rsid w:val="006464AC"/>
    <w:rsid w:val="0065406B"/>
    <w:rsid w:val="00654A5C"/>
    <w:rsid w:val="00655289"/>
    <w:rsid w:val="006554BB"/>
    <w:rsid w:val="00656C03"/>
    <w:rsid w:val="00657601"/>
    <w:rsid w:val="006633EC"/>
    <w:rsid w:val="00665B01"/>
    <w:rsid w:val="00666AA8"/>
    <w:rsid w:val="00666B08"/>
    <w:rsid w:val="00666FBB"/>
    <w:rsid w:val="00672C67"/>
    <w:rsid w:val="00675970"/>
    <w:rsid w:val="006777ED"/>
    <w:rsid w:val="0068147D"/>
    <w:rsid w:val="0068426D"/>
    <w:rsid w:val="006903A4"/>
    <w:rsid w:val="0069305F"/>
    <w:rsid w:val="00693112"/>
    <w:rsid w:val="00694F30"/>
    <w:rsid w:val="00696872"/>
    <w:rsid w:val="00697134"/>
    <w:rsid w:val="00697245"/>
    <w:rsid w:val="00697E74"/>
    <w:rsid w:val="006A2E8F"/>
    <w:rsid w:val="006A3DB3"/>
    <w:rsid w:val="006A5FD3"/>
    <w:rsid w:val="006A79AE"/>
    <w:rsid w:val="006B31F2"/>
    <w:rsid w:val="006B62CA"/>
    <w:rsid w:val="006B641D"/>
    <w:rsid w:val="006C01DB"/>
    <w:rsid w:val="006C064B"/>
    <w:rsid w:val="006C3F27"/>
    <w:rsid w:val="006D0E1C"/>
    <w:rsid w:val="006D2F9D"/>
    <w:rsid w:val="006D358F"/>
    <w:rsid w:val="006E0C85"/>
    <w:rsid w:val="006E4F37"/>
    <w:rsid w:val="006E53E0"/>
    <w:rsid w:val="006E72DF"/>
    <w:rsid w:val="006E7308"/>
    <w:rsid w:val="006E7E07"/>
    <w:rsid w:val="006F1001"/>
    <w:rsid w:val="006F24EB"/>
    <w:rsid w:val="006F25C8"/>
    <w:rsid w:val="006F3EFF"/>
    <w:rsid w:val="006F49BE"/>
    <w:rsid w:val="006F547E"/>
    <w:rsid w:val="006F6CC8"/>
    <w:rsid w:val="0070044C"/>
    <w:rsid w:val="00700B10"/>
    <w:rsid w:val="007031FA"/>
    <w:rsid w:val="0071165D"/>
    <w:rsid w:val="00711C7F"/>
    <w:rsid w:val="00711F6B"/>
    <w:rsid w:val="00712ACB"/>
    <w:rsid w:val="00715566"/>
    <w:rsid w:val="007166F3"/>
    <w:rsid w:val="007167BB"/>
    <w:rsid w:val="00720BD0"/>
    <w:rsid w:val="0072219C"/>
    <w:rsid w:val="007246E9"/>
    <w:rsid w:val="00724F23"/>
    <w:rsid w:val="007277E6"/>
    <w:rsid w:val="007300D5"/>
    <w:rsid w:val="00732D28"/>
    <w:rsid w:val="00734202"/>
    <w:rsid w:val="00735DC4"/>
    <w:rsid w:val="0073629E"/>
    <w:rsid w:val="00736483"/>
    <w:rsid w:val="007366A7"/>
    <w:rsid w:val="0074024D"/>
    <w:rsid w:val="00741C18"/>
    <w:rsid w:val="00744085"/>
    <w:rsid w:val="00747F95"/>
    <w:rsid w:val="00754526"/>
    <w:rsid w:val="0075675A"/>
    <w:rsid w:val="007567CC"/>
    <w:rsid w:val="0075749E"/>
    <w:rsid w:val="007578B6"/>
    <w:rsid w:val="00760EEB"/>
    <w:rsid w:val="00761437"/>
    <w:rsid w:val="0076389C"/>
    <w:rsid w:val="007641A3"/>
    <w:rsid w:val="00765977"/>
    <w:rsid w:val="00765E84"/>
    <w:rsid w:val="00770B1B"/>
    <w:rsid w:val="007710C2"/>
    <w:rsid w:val="00776C20"/>
    <w:rsid w:val="00776E12"/>
    <w:rsid w:val="007778F7"/>
    <w:rsid w:val="00780381"/>
    <w:rsid w:val="00780635"/>
    <w:rsid w:val="00780EA6"/>
    <w:rsid w:val="007813AB"/>
    <w:rsid w:val="00782ABD"/>
    <w:rsid w:val="00782F7F"/>
    <w:rsid w:val="0078434C"/>
    <w:rsid w:val="0078540B"/>
    <w:rsid w:val="007868CD"/>
    <w:rsid w:val="00787CCE"/>
    <w:rsid w:val="00787F3A"/>
    <w:rsid w:val="00791F2E"/>
    <w:rsid w:val="00792575"/>
    <w:rsid w:val="0079361B"/>
    <w:rsid w:val="00793DDD"/>
    <w:rsid w:val="007A038F"/>
    <w:rsid w:val="007A18D6"/>
    <w:rsid w:val="007A1F3B"/>
    <w:rsid w:val="007A2521"/>
    <w:rsid w:val="007A29AA"/>
    <w:rsid w:val="007A3060"/>
    <w:rsid w:val="007A4081"/>
    <w:rsid w:val="007A4F87"/>
    <w:rsid w:val="007A5F1A"/>
    <w:rsid w:val="007A6FF4"/>
    <w:rsid w:val="007A7982"/>
    <w:rsid w:val="007B00FB"/>
    <w:rsid w:val="007B2449"/>
    <w:rsid w:val="007B29C2"/>
    <w:rsid w:val="007B3775"/>
    <w:rsid w:val="007B4431"/>
    <w:rsid w:val="007B6643"/>
    <w:rsid w:val="007C0BE0"/>
    <w:rsid w:val="007C247C"/>
    <w:rsid w:val="007C303D"/>
    <w:rsid w:val="007C4111"/>
    <w:rsid w:val="007C5AA8"/>
    <w:rsid w:val="007C5C37"/>
    <w:rsid w:val="007D2FD4"/>
    <w:rsid w:val="007D4251"/>
    <w:rsid w:val="007D503C"/>
    <w:rsid w:val="007D6605"/>
    <w:rsid w:val="007D7135"/>
    <w:rsid w:val="007E0495"/>
    <w:rsid w:val="007E10A6"/>
    <w:rsid w:val="007F1FB6"/>
    <w:rsid w:val="007F64C5"/>
    <w:rsid w:val="007F6ECA"/>
    <w:rsid w:val="008017A4"/>
    <w:rsid w:val="00801B52"/>
    <w:rsid w:val="00802444"/>
    <w:rsid w:val="00804CF8"/>
    <w:rsid w:val="008060B4"/>
    <w:rsid w:val="00806CDB"/>
    <w:rsid w:val="00807B7F"/>
    <w:rsid w:val="00807F93"/>
    <w:rsid w:val="00807FE0"/>
    <w:rsid w:val="00811C01"/>
    <w:rsid w:val="00813542"/>
    <w:rsid w:val="00813A7C"/>
    <w:rsid w:val="00815199"/>
    <w:rsid w:val="008219D8"/>
    <w:rsid w:val="00826BA3"/>
    <w:rsid w:val="008300C8"/>
    <w:rsid w:val="00830620"/>
    <w:rsid w:val="00831C8C"/>
    <w:rsid w:val="00832397"/>
    <w:rsid w:val="00832A28"/>
    <w:rsid w:val="00832D5F"/>
    <w:rsid w:val="008335CA"/>
    <w:rsid w:val="00840479"/>
    <w:rsid w:val="00841803"/>
    <w:rsid w:val="008451E1"/>
    <w:rsid w:val="00845FFE"/>
    <w:rsid w:val="00846535"/>
    <w:rsid w:val="00850676"/>
    <w:rsid w:val="00852640"/>
    <w:rsid w:val="00852748"/>
    <w:rsid w:val="00853849"/>
    <w:rsid w:val="00853A22"/>
    <w:rsid w:val="00861960"/>
    <w:rsid w:val="00863576"/>
    <w:rsid w:val="00864094"/>
    <w:rsid w:val="00864A5F"/>
    <w:rsid w:val="00866A77"/>
    <w:rsid w:val="00870E25"/>
    <w:rsid w:val="00871525"/>
    <w:rsid w:val="00874795"/>
    <w:rsid w:val="008751B8"/>
    <w:rsid w:val="00875647"/>
    <w:rsid w:val="00875CE4"/>
    <w:rsid w:val="008818CF"/>
    <w:rsid w:val="00882E30"/>
    <w:rsid w:val="00887968"/>
    <w:rsid w:val="00890143"/>
    <w:rsid w:val="00890D3B"/>
    <w:rsid w:val="00894E64"/>
    <w:rsid w:val="0089581A"/>
    <w:rsid w:val="00896350"/>
    <w:rsid w:val="008A17F8"/>
    <w:rsid w:val="008B2ADA"/>
    <w:rsid w:val="008B2FB7"/>
    <w:rsid w:val="008B6556"/>
    <w:rsid w:val="008C3DCE"/>
    <w:rsid w:val="008D5CA1"/>
    <w:rsid w:val="008D5D13"/>
    <w:rsid w:val="008D7A20"/>
    <w:rsid w:val="008E1458"/>
    <w:rsid w:val="008E3968"/>
    <w:rsid w:val="008E7A7B"/>
    <w:rsid w:val="008F342A"/>
    <w:rsid w:val="008F382E"/>
    <w:rsid w:val="008F3C8C"/>
    <w:rsid w:val="008F3CAA"/>
    <w:rsid w:val="008F4F55"/>
    <w:rsid w:val="008F6B1B"/>
    <w:rsid w:val="009013E1"/>
    <w:rsid w:val="009039FB"/>
    <w:rsid w:val="00907CF8"/>
    <w:rsid w:val="009105BD"/>
    <w:rsid w:val="00913E0B"/>
    <w:rsid w:val="009157FD"/>
    <w:rsid w:val="00921B12"/>
    <w:rsid w:val="00921B19"/>
    <w:rsid w:val="009234EC"/>
    <w:rsid w:val="009312B0"/>
    <w:rsid w:val="009316DA"/>
    <w:rsid w:val="00937461"/>
    <w:rsid w:val="00937690"/>
    <w:rsid w:val="009402B8"/>
    <w:rsid w:val="00941F25"/>
    <w:rsid w:val="00942728"/>
    <w:rsid w:val="00943712"/>
    <w:rsid w:val="00944C32"/>
    <w:rsid w:val="00945082"/>
    <w:rsid w:val="00945F99"/>
    <w:rsid w:val="009478E3"/>
    <w:rsid w:val="00950CA6"/>
    <w:rsid w:val="00951E24"/>
    <w:rsid w:val="009545A6"/>
    <w:rsid w:val="00962CD6"/>
    <w:rsid w:val="00962E93"/>
    <w:rsid w:val="00963157"/>
    <w:rsid w:val="00966108"/>
    <w:rsid w:val="00966B68"/>
    <w:rsid w:val="009673E2"/>
    <w:rsid w:val="009708D4"/>
    <w:rsid w:val="009711B8"/>
    <w:rsid w:val="009743A0"/>
    <w:rsid w:val="00977005"/>
    <w:rsid w:val="0098799E"/>
    <w:rsid w:val="00990152"/>
    <w:rsid w:val="00991FC3"/>
    <w:rsid w:val="00992E0D"/>
    <w:rsid w:val="00994BA1"/>
    <w:rsid w:val="00997887"/>
    <w:rsid w:val="009A00CD"/>
    <w:rsid w:val="009A13B4"/>
    <w:rsid w:val="009A3BBF"/>
    <w:rsid w:val="009B6DE8"/>
    <w:rsid w:val="009C0379"/>
    <w:rsid w:val="009C31B4"/>
    <w:rsid w:val="009C3835"/>
    <w:rsid w:val="009C4525"/>
    <w:rsid w:val="009C7AAA"/>
    <w:rsid w:val="009D0C19"/>
    <w:rsid w:val="009D0F22"/>
    <w:rsid w:val="009D2466"/>
    <w:rsid w:val="009D3B4C"/>
    <w:rsid w:val="009D3CD3"/>
    <w:rsid w:val="009D3D08"/>
    <w:rsid w:val="009D4B0E"/>
    <w:rsid w:val="009D5477"/>
    <w:rsid w:val="009D6BCC"/>
    <w:rsid w:val="009D79BD"/>
    <w:rsid w:val="009D7E64"/>
    <w:rsid w:val="009E3245"/>
    <w:rsid w:val="009E3F86"/>
    <w:rsid w:val="009E4F67"/>
    <w:rsid w:val="009F2FC7"/>
    <w:rsid w:val="009F543D"/>
    <w:rsid w:val="009F6E8E"/>
    <w:rsid w:val="009F7E25"/>
    <w:rsid w:val="00A00DA4"/>
    <w:rsid w:val="00A06B4D"/>
    <w:rsid w:val="00A07149"/>
    <w:rsid w:val="00A11E46"/>
    <w:rsid w:val="00A1234B"/>
    <w:rsid w:val="00A14893"/>
    <w:rsid w:val="00A159A7"/>
    <w:rsid w:val="00A219BC"/>
    <w:rsid w:val="00A21A80"/>
    <w:rsid w:val="00A22B6E"/>
    <w:rsid w:val="00A233CC"/>
    <w:rsid w:val="00A26A3C"/>
    <w:rsid w:val="00A273CE"/>
    <w:rsid w:val="00A30885"/>
    <w:rsid w:val="00A31C30"/>
    <w:rsid w:val="00A31E20"/>
    <w:rsid w:val="00A35F10"/>
    <w:rsid w:val="00A408CC"/>
    <w:rsid w:val="00A40F10"/>
    <w:rsid w:val="00A41A34"/>
    <w:rsid w:val="00A43309"/>
    <w:rsid w:val="00A43651"/>
    <w:rsid w:val="00A477D2"/>
    <w:rsid w:val="00A47BEE"/>
    <w:rsid w:val="00A51275"/>
    <w:rsid w:val="00A5574B"/>
    <w:rsid w:val="00A5779A"/>
    <w:rsid w:val="00A6196D"/>
    <w:rsid w:val="00A6262A"/>
    <w:rsid w:val="00A626E5"/>
    <w:rsid w:val="00A62ECC"/>
    <w:rsid w:val="00A63E93"/>
    <w:rsid w:val="00A6575F"/>
    <w:rsid w:val="00A65B9E"/>
    <w:rsid w:val="00A678C7"/>
    <w:rsid w:val="00A703DC"/>
    <w:rsid w:val="00A77E6A"/>
    <w:rsid w:val="00A817D1"/>
    <w:rsid w:val="00A8658F"/>
    <w:rsid w:val="00A94BB2"/>
    <w:rsid w:val="00A95F74"/>
    <w:rsid w:val="00AA1848"/>
    <w:rsid w:val="00AB0AF8"/>
    <w:rsid w:val="00AB149A"/>
    <w:rsid w:val="00AB3D4E"/>
    <w:rsid w:val="00AB5F20"/>
    <w:rsid w:val="00AC14E1"/>
    <w:rsid w:val="00AC3180"/>
    <w:rsid w:val="00AC7CDF"/>
    <w:rsid w:val="00AD0ACF"/>
    <w:rsid w:val="00AD2468"/>
    <w:rsid w:val="00AD3A27"/>
    <w:rsid w:val="00AD483E"/>
    <w:rsid w:val="00AE01C5"/>
    <w:rsid w:val="00AE0B0C"/>
    <w:rsid w:val="00AE0B11"/>
    <w:rsid w:val="00AE169D"/>
    <w:rsid w:val="00AE1D56"/>
    <w:rsid w:val="00AE5616"/>
    <w:rsid w:val="00AE6EDA"/>
    <w:rsid w:val="00AE7A13"/>
    <w:rsid w:val="00AF2D02"/>
    <w:rsid w:val="00AF2EF1"/>
    <w:rsid w:val="00AF4DA9"/>
    <w:rsid w:val="00AF7209"/>
    <w:rsid w:val="00AF7889"/>
    <w:rsid w:val="00B018C8"/>
    <w:rsid w:val="00B03E93"/>
    <w:rsid w:val="00B048DD"/>
    <w:rsid w:val="00B074EF"/>
    <w:rsid w:val="00B10C8F"/>
    <w:rsid w:val="00B131CD"/>
    <w:rsid w:val="00B1472D"/>
    <w:rsid w:val="00B156F2"/>
    <w:rsid w:val="00B163D2"/>
    <w:rsid w:val="00B16F48"/>
    <w:rsid w:val="00B22316"/>
    <w:rsid w:val="00B244B8"/>
    <w:rsid w:val="00B255FF"/>
    <w:rsid w:val="00B25A6E"/>
    <w:rsid w:val="00B279B3"/>
    <w:rsid w:val="00B30B7C"/>
    <w:rsid w:val="00B31384"/>
    <w:rsid w:val="00B344D0"/>
    <w:rsid w:val="00B42420"/>
    <w:rsid w:val="00B427A1"/>
    <w:rsid w:val="00B45DC5"/>
    <w:rsid w:val="00B460B0"/>
    <w:rsid w:val="00B52995"/>
    <w:rsid w:val="00B53510"/>
    <w:rsid w:val="00B565C3"/>
    <w:rsid w:val="00B57FBF"/>
    <w:rsid w:val="00B6195A"/>
    <w:rsid w:val="00B632D3"/>
    <w:rsid w:val="00B6553B"/>
    <w:rsid w:val="00B71BC2"/>
    <w:rsid w:val="00B71D1B"/>
    <w:rsid w:val="00B72FA6"/>
    <w:rsid w:val="00B731B9"/>
    <w:rsid w:val="00B73542"/>
    <w:rsid w:val="00B74AA4"/>
    <w:rsid w:val="00B7513D"/>
    <w:rsid w:val="00B76DC1"/>
    <w:rsid w:val="00B775A6"/>
    <w:rsid w:val="00B77779"/>
    <w:rsid w:val="00B77DB7"/>
    <w:rsid w:val="00B81003"/>
    <w:rsid w:val="00B87D19"/>
    <w:rsid w:val="00B90649"/>
    <w:rsid w:val="00B93A3F"/>
    <w:rsid w:val="00B95455"/>
    <w:rsid w:val="00BA546E"/>
    <w:rsid w:val="00BA622C"/>
    <w:rsid w:val="00BB0243"/>
    <w:rsid w:val="00BB175F"/>
    <w:rsid w:val="00BB41F0"/>
    <w:rsid w:val="00BB507D"/>
    <w:rsid w:val="00BB6DCA"/>
    <w:rsid w:val="00BC09EF"/>
    <w:rsid w:val="00BC6D0E"/>
    <w:rsid w:val="00BD0AA8"/>
    <w:rsid w:val="00BD1133"/>
    <w:rsid w:val="00BD1F61"/>
    <w:rsid w:val="00BD2019"/>
    <w:rsid w:val="00BD3D17"/>
    <w:rsid w:val="00BD6F12"/>
    <w:rsid w:val="00BE1F03"/>
    <w:rsid w:val="00BE25CC"/>
    <w:rsid w:val="00BE56F7"/>
    <w:rsid w:val="00BE581A"/>
    <w:rsid w:val="00BE5B09"/>
    <w:rsid w:val="00BE785D"/>
    <w:rsid w:val="00BE7EB7"/>
    <w:rsid w:val="00BF071A"/>
    <w:rsid w:val="00BF169C"/>
    <w:rsid w:val="00BF3DB3"/>
    <w:rsid w:val="00BF52D6"/>
    <w:rsid w:val="00BF605B"/>
    <w:rsid w:val="00BF6B78"/>
    <w:rsid w:val="00BF6E44"/>
    <w:rsid w:val="00BF704F"/>
    <w:rsid w:val="00C016E0"/>
    <w:rsid w:val="00C01734"/>
    <w:rsid w:val="00C0557B"/>
    <w:rsid w:val="00C11144"/>
    <w:rsid w:val="00C111A3"/>
    <w:rsid w:val="00C113C0"/>
    <w:rsid w:val="00C1147E"/>
    <w:rsid w:val="00C12672"/>
    <w:rsid w:val="00C1381D"/>
    <w:rsid w:val="00C14A04"/>
    <w:rsid w:val="00C172B8"/>
    <w:rsid w:val="00C177E3"/>
    <w:rsid w:val="00C2067C"/>
    <w:rsid w:val="00C21FDD"/>
    <w:rsid w:val="00C31FB3"/>
    <w:rsid w:val="00C35E7B"/>
    <w:rsid w:val="00C37BDF"/>
    <w:rsid w:val="00C41B2E"/>
    <w:rsid w:val="00C437A0"/>
    <w:rsid w:val="00C4454A"/>
    <w:rsid w:val="00C44583"/>
    <w:rsid w:val="00C46896"/>
    <w:rsid w:val="00C5152D"/>
    <w:rsid w:val="00C51883"/>
    <w:rsid w:val="00C54956"/>
    <w:rsid w:val="00C55482"/>
    <w:rsid w:val="00C56B95"/>
    <w:rsid w:val="00C57140"/>
    <w:rsid w:val="00C60DFC"/>
    <w:rsid w:val="00C61A90"/>
    <w:rsid w:val="00C6253A"/>
    <w:rsid w:val="00C62AAA"/>
    <w:rsid w:val="00C67646"/>
    <w:rsid w:val="00C704A5"/>
    <w:rsid w:val="00C70C33"/>
    <w:rsid w:val="00C71CFD"/>
    <w:rsid w:val="00C80B2E"/>
    <w:rsid w:val="00C80DD5"/>
    <w:rsid w:val="00C82801"/>
    <w:rsid w:val="00C87402"/>
    <w:rsid w:val="00C9013D"/>
    <w:rsid w:val="00C90F4D"/>
    <w:rsid w:val="00C91F8F"/>
    <w:rsid w:val="00C93E1F"/>
    <w:rsid w:val="00C9701F"/>
    <w:rsid w:val="00C972E1"/>
    <w:rsid w:val="00CA07F6"/>
    <w:rsid w:val="00CA1A14"/>
    <w:rsid w:val="00CA2826"/>
    <w:rsid w:val="00CA3341"/>
    <w:rsid w:val="00CA6695"/>
    <w:rsid w:val="00CB047D"/>
    <w:rsid w:val="00CB05A0"/>
    <w:rsid w:val="00CB31A4"/>
    <w:rsid w:val="00CB4ED1"/>
    <w:rsid w:val="00CB4F84"/>
    <w:rsid w:val="00CB6AE6"/>
    <w:rsid w:val="00CB735B"/>
    <w:rsid w:val="00CC5AFA"/>
    <w:rsid w:val="00CC6266"/>
    <w:rsid w:val="00CC6718"/>
    <w:rsid w:val="00CC7979"/>
    <w:rsid w:val="00CC7B1D"/>
    <w:rsid w:val="00CD2D0C"/>
    <w:rsid w:val="00CD5515"/>
    <w:rsid w:val="00CD5A41"/>
    <w:rsid w:val="00CD7A3B"/>
    <w:rsid w:val="00CD7BF5"/>
    <w:rsid w:val="00CE0CB9"/>
    <w:rsid w:val="00CE2EF6"/>
    <w:rsid w:val="00CE6176"/>
    <w:rsid w:val="00CE6EE1"/>
    <w:rsid w:val="00CF0AE8"/>
    <w:rsid w:val="00CF1B16"/>
    <w:rsid w:val="00CF2C1A"/>
    <w:rsid w:val="00CF2F9E"/>
    <w:rsid w:val="00CF48E7"/>
    <w:rsid w:val="00CF494B"/>
    <w:rsid w:val="00CF5806"/>
    <w:rsid w:val="00CF774A"/>
    <w:rsid w:val="00D0539A"/>
    <w:rsid w:val="00D057FE"/>
    <w:rsid w:val="00D05C9B"/>
    <w:rsid w:val="00D15F6F"/>
    <w:rsid w:val="00D16EA3"/>
    <w:rsid w:val="00D16EC7"/>
    <w:rsid w:val="00D17542"/>
    <w:rsid w:val="00D20384"/>
    <w:rsid w:val="00D227DA"/>
    <w:rsid w:val="00D245A4"/>
    <w:rsid w:val="00D246B2"/>
    <w:rsid w:val="00D323B1"/>
    <w:rsid w:val="00D34387"/>
    <w:rsid w:val="00D35394"/>
    <w:rsid w:val="00D364A3"/>
    <w:rsid w:val="00D36B20"/>
    <w:rsid w:val="00D36FE1"/>
    <w:rsid w:val="00D37303"/>
    <w:rsid w:val="00D37CE9"/>
    <w:rsid w:val="00D4082D"/>
    <w:rsid w:val="00D42A87"/>
    <w:rsid w:val="00D44F52"/>
    <w:rsid w:val="00D45841"/>
    <w:rsid w:val="00D46D2F"/>
    <w:rsid w:val="00D534B4"/>
    <w:rsid w:val="00D5792D"/>
    <w:rsid w:val="00D620F1"/>
    <w:rsid w:val="00D63E6D"/>
    <w:rsid w:val="00D6416B"/>
    <w:rsid w:val="00D64659"/>
    <w:rsid w:val="00D70159"/>
    <w:rsid w:val="00D717A8"/>
    <w:rsid w:val="00D73618"/>
    <w:rsid w:val="00D761FB"/>
    <w:rsid w:val="00D76914"/>
    <w:rsid w:val="00D80152"/>
    <w:rsid w:val="00D803A0"/>
    <w:rsid w:val="00D81DE6"/>
    <w:rsid w:val="00D849C4"/>
    <w:rsid w:val="00D8556A"/>
    <w:rsid w:val="00D8766B"/>
    <w:rsid w:val="00D902BA"/>
    <w:rsid w:val="00D92393"/>
    <w:rsid w:val="00D94850"/>
    <w:rsid w:val="00D95491"/>
    <w:rsid w:val="00DA2053"/>
    <w:rsid w:val="00DA3F17"/>
    <w:rsid w:val="00DA3FD3"/>
    <w:rsid w:val="00DA43ED"/>
    <w:rsid w:val="00DA587D"/>
    <w:rsid w:val="00DA7494"/>
    <w:rsid w:val="00DB2115"/>
    <w:rsid w:val="00DB2A11"/>
    <w:rsid w:val="00DB3055"/>
    <w:rsid w:val="00DB6387"/>
    <w:rsid w:val="00DB6B27"/>
    <w:rsid w:val="00DB6C53"/>
    <w:rsid w:val="00DC07CE"/>
    <w:rsid w:val="00DC24E6"/>
    <w:rsid w:val="00DC5CEE"/>
    <w:rsid w:val="00DC6791"/>
    <w:rsid w:val="00DD1DF0"/>
    <w:rsid w:val="00DD253F"/>
    <w:rsid w:val="00DD4102"/>
    <w:rsid w:val="00DE0751"/>
    <w:rsid w:val="00DE271D"/>
    <w:rsid w:val="00DE37D9"/>
    <w:rsid w:val="00DE4D9E"/>
    <w:rsid w:val="00DE6EA4"/>
    <w:rsid w:val="00DF0E6D"/>
    <w:rsid w:val="00DF2959"/>
    <w:rsid w:val="00DF3AE6"/>
    <w:rsid w:val="00DF509E"/>
    <w:rsid w:val="00DF6BDC"/>
    <w:rsid w:val="00E00233"/>
    <w:rsid w:val="00E00449"/>
    <w:rsid w:val="00E01E2D"/>
    <w:rsid w:val="00E07592"/>
    <w:rsid w:val="00E077C8"/>
    <w:rsid w:val="00E11F13"/>
    <w:rsid w:val="00E15E16"/>
    <w:rsid w:val="00E15E4F"/>
    <w:rsid w:val="00E206F5"/>
    <w:rsid w:val="00E246D7"/>
    <w:rsid w:val="00E253E1"/>
    <w:rsid w:val="00E26267"/>
    <w:rsid w:val="00E353F8"/>
    <w:rsid w:val="00E36C7D"/>
    <w:rsid w:val="00E36C84"/>
    <w:rsid w:val="00E47BCD"/>
    <w:rsid w:val="00E510B8"/>
    <w:rsid w:val="00E51AE6"/>
    <w:rsid w:val="00E52057"/>
    <w:rsid w:val="00E53235"/>
    <w:rsid w:val="00E55E8F"/>
    <w:rsid w:val="00E64C1E"/>
    <w:rsid w:val="00E65286"/>
    <w:rsid w:val="00E659E2"/>
    <w:rsid w:val="00E6694F"/>
    <w:rsid w:val="00E717A0"/>
    <w:rsid w:val="00E72E06"/>
    <w:rsid w:val="00E73092"/>
    <w:rsid w:val="00E739E2"/>
    <w:rsid w:val="00E758DF"/>
    <w:rsid w:val="00E80960"/>
    <w:rsid w:val="00E835D7"/>
    <w:rsid w:val="00E84A3E"/>
    <w:rsid w:val="00E87036"/>
    <w:rsid w:val="00E8710F"/>
    <w:rsid w:val="00E87B16"/>
    <w:rsid w:val="00E964EA"/>
    <w:rsid w:val="00EA3ACE"/>
    <w:rsid w:val="00EA4817"/>
    <w:rsid w:val="00EA4FFA"/>
    <w:rsid w:val="00EB1FA6"/>
    <w:rsid w:val="00EB2B71"/>
    <w:rsid w:val="00EB2FEC"/>
    <w:rsid w:val="00EB37D0"/>
    <w:rsid w:val="00EB651F"/>
    <w:rsid w:val="00EB68AC"/>
    <w:rsid w:val="00EB7130"/>
    <w:rsid w:val="00EC029A"/>
    <w:rsid w:val="00EC4298"/>
    <w:rsid w:val="00EC5EB8"/>
    <w:rsid w:val="00ED415A"/>
    <w:rsid w:val="00ED5D05"/>
    <w:rsid w:val="00ED69FC"/>
    <w:rsid w:val="00ED773F"/>
    <w:rsid w:val="00EE0556"/>
    <w:rsid w:val="00EE1463"/>
    <w:rsid w:val="00EE2F2B"/>
    <w:rsid w:val="00EE4A72"/>
    <w:rsid w:val="00EE5887"/>
    <w:rsid w:val="00EE6806"/>
    <w:rsid w:val="00EE6E7B"/>
    <w:rsid w:val="00EE7E6E"/>
    <w:rsid w:val="00EF1699"/>
    <w:rsid w:val="00EF24AB"/>
    <w:rsid w:val="00EF6B3E"/>
    <w:rsid w:val="00F019A0"/>
    <w:rsid w:val="00F0540E"/>
    <w:rsid w:val="00F05F59"/>
    <w:rsid w:val="00F070AD"/>
    <w:rsid w:val="00F10239"/>
    <w:rsid w:val="00F10C95"/>
    <w:rsid w:val="00F12B4C"/>
    <w:rsid w:val="00F13387"/>
    <w:rsid w:val="00F134E1"/>
    <w:rsid w:val="00F14826"/>
    <w:rsid w:val="00F16009"/>
    <w:rsid w:val="00F1684B"/>
    <w:rsid w:val="00F21BC5"/>
    <w:rsid w:val="00F21F41"/>
    <w:rsid w:val="00F234B8"/>
    <w:rsid w:val="00F318B5"/>
    <w:rsid w:val="00F322C2"/>
    <w:rsid w:val="00F33B04"/>
    <w:rsid w:val="00F37C92"/>
    <w:rsid w:val="00F40BE3"/>
    <w:rsid w:val="00F417C7"/>
    <w:rsid w:val="00F45B7C"/>
    <w:rsid w:val="00F474D2"/>
    <w:rsid w:val="00F4751C"/>
    <w:rsid w:val="00F52886"/>
    <w:rsid w:val="00F533E7"/>
    <w:rsid w:val="00F5687D"/>
    <w:rsid w:val="00F57733"/>
    <w:rsid w:val="00F60F4C"/>
    <w:rsid w:val="00F64AEB"/>
    <w:rsid w:val="00F64F06"/>
    <w:rsid w:val="00F67401"/>
    <w:rsid w:val="00F7120D"/>
    <w:rsid w:val="00F73881"/>
    <w:rsid w:val="00F80AA4"/>
    <w:rsid w:val="00F83780"/>
    <w:rsid w:val="00F8392C"/>
    <w:rsid w:val="00F92884"/>
    <w:rsid w:val="00F92A24"/>
    <w:rsid w:val="00F9414E"/>
    <w:rsid w:val="00F94847"/>
    <w:rsid w:val="00F957C0"/>
    <w:rsid w:val="00F960D6"/>
    <w:rsid w:val="00F96E80"/>
    <w:rsid w:val="00F96EE2"/>
    <w:rsid w:val="00FA2A0C"/>
    <w:rsid w:val="00FA507B"/>
    <w:rsid w:val="00FA50A4"/>
    <w:rsid w:val="00FA5E43"/>
    <w:rsid w:val="00FB6DAD"/>
    <w:rsid w:val="00FC5393"/>
    <w:rsid w:val="00FC549B"/>
    <w:rsid w:val="00FC7790"/>
    <w:rsid w:val="00FC7EDE"/>
    <w:rsid w:val="00FD124C"/>
    <w:rsid w:val="00FD29DC"/>
    <w:rsid w:val="00FD5946"/>
    <w:rsid w:val="00FD6015"/>
    <w:rsid w:val="00FD7D60"/>
    <w:rsid w:val="00FE627C"/>
    <w:rsid w:val="00FF009B"/>
    <w:rsid w:val="00FF0B66"/>
    <w:rsid w:val="00FF1C30"/>
    <w:rsid w:val="00FF6076"/>
    <w:rsid w:val="00FF7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7D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5ED3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caps/>
      <w:sz w:val="40"/>
      <w:szCs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5ED3"/>
    <w:rPr>
      <w:rFonts w:ascii="Times New Roman" w:hAnsi="Times New Roman" w:cs="Times New Roman"/>
      <w:b/>
      <w:bCs/>
      <w:caps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EB37D0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B37D0"/>
  </w:style>
  <w:style w:type="paragraph" w:styleId="BodyTextIndent2">
    <w:name w:val="Body Text Indent 2"/>
    <w:basedOn w:val="Normal"/>
    <w:link w:val="BodyTextIndent2Char"/>
    <w:uiPriority w:val="99"/>
    <w:rsid w:val="00EB37D0"/>
    <w:pPr>
      <w:ind w:firstLine="72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B37D0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E5E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5ED3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3F082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3F082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3F0824"/>
    <w:pPr>
      <w:ind w:left="283" w:hanging="283"/>
    </w:pPr>
  </w:style>
  <w:style w:type="paragraph" w:customStyle="1" w:styleId="a">
    <w:name w:val="Абзац_пост"/>
    <w:basedOn w:val="Normal"/>
    <w:uiPriority w:val="99"/>
    <w:rsid w:val="00C2067C"/>
    <w:pPr>
      <w:spacing w:before="120"/>
      <w:ind w:firstLine="720"/>
      <w:jc w:val="both"/>
    </w:pPr>
    <w:rPr>
      <w:rFonts w:eastAsia="Calibri"/>
      <w:sz w:val="26"/>
      <w:szCs w:val="26"/>
    </w:rPr>
  </w:style>
  <w:style w:type="paragraph" w:styleId="Footer">
    <w:name w:val="footer"/>
    <w:basedOn w:val="Normal"/>
    <w:link w:val="FooterChar"/>
    <w:uiPriority w:val="99"/>
    <w:rsid w:val="00DB305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6267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B3055"/>
  </w:style>
  <w:style w:type="paragraph" w:customStyle="1" w:styleId="ConsPlusTitle">
    <w:name w:val="ConsPlusTitle"/>
    <w:uiPriority w:val="99"/>
    <w:rsid w:val="000B2AAF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991FC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325CDCB58060AD15DED196F04278CD35A82AE4B972ECB0DC8AB6784E6F6B90C4AC279473347E3EDAC535i8O5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1036</TotalTime>
  <Pages>4</Pages>
  <Words>712</Words>
  <Characters>4059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Nazarycheva_nu</dc:creator>
  <cp:keywords/>
  <dc:description/>
  <cp:lastModifiedBy>сomp1</cp:lastModifiedBy>
  <cp:revision>81</cp:revision>
  <cp:lastPrinted>2013-01-18T05:56:00Z</cp:lastPrinted>
  <dcterms:created xsi:type="dcterms:W3CDTF">2011-11-23T06:21:00Z</dcterms:created>
  <dcterms:modified xsi:type="dcterms:W3CDTF">2013-02-18T05:53:00Z</dcterms:modified>
</cp:coreProperties>
</file>